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179584745"/>
        <w:docPartObj>
          <w:docPartGallery w:val="Cover Pages"/>
          <w:docPartUnique/>
        </w:docPartObj>
      </w:sdtPr>
      <w:sdtEndPr/>
      <w:sdtContent>
        <w:p w14:paraId="61DFB62F" w14:textId="77777777" w:rsidR="00795D77" w:rsidRDefault="00795D77" w:rsidP="00795D77"/>
        <w:p w14:paraId="5E5D21C8" w14:textId="77777777" w:rsidR="00795D77" w:rsidRDefault="00795D77" w:rsidP="00795D77"/>
        <w:p w14:paraId="35E5E766" w14:textId="77777777" w:rsidR="00795D77" w:rsidRDefault="00795D77" w:rsidP="00795D77"/>
        <w:p w14:paraId="4FEB038E" w14:textId="77777777" w:rsidR="00795D77" w:rsidRDefault="00795D77" w:rsidP="00795D77"/>
        <w:p w14:paraId="05F42DB7" w14:textId="77777777" w:rsidR="00795D77" w:rsidRDefault="00795D77" w:rsidP="00795D77"/>
        <w:p w14:paraId="038A71C4" w14:textId="77777777" w:rsidR="00795D77" w:rsidRDefault="00795D77" w:rsidP="00795D77"/>
        <w:p w14:paraId="713B2D17" w14:textId="77777777" w:rsidR="00795D77" w:rsidRDefault="00795D77" w:rsidP="00795D77"/>
        <w:p w14:paraId="063DB0BD" w14:textId="77777777" w:rsidR="00795D77" w:rsidRDefault="00795D77" w:rsidP="00795D77">
          <w:pPr>
            <w:pStyle w:val="a4"/>
            <w:shd w:val="clear" w:color="auto" w:fill="000000" w:themeFill="text1"/>
            <w:jc w:val="right"/>
            <w:rPr>
              <w:color w:val="FFFFFF" w:themeColor="background1"/>
              <w:sz w:val="72"/>
              <w:szCs w:val="72"/>
            </w:rPr>
          </w:pPr>
          <w:r>
            <w:rPr>
              <w:rFonts w:hint="eastAsia"/>
              <w:color w:val="FFFFFF" w:themeColor="background1"/>
              <w:sz w:val="72"/>
              <w:szCs w:val="72"/>
            </w:rPr>
            <w:t>情報化社会の</w:t>
          </w:r>
        </w:p>
        <w:p w14:paraId="07B1ED00" w14:textId="7DA95214" w:rsidR="00795D77" w:rsidRDefault="00795D77" w:rsidP="00795D77">
          <w:pPr>
            <w:pStyle w:val="a4"/>
            <w:shd w:val="clear" w:color="auto" w:fill="000000" w:themeFill="text1"/>
            <w:jc w:val="right"/>
            <w:rPr>
              <w:color w:val="FFFFFF" w:themeColor="background1"/>
              <w:sz w:val="72"/>
              <w:szCs w:val="72"/>
            </w:rPr>
          </w:pPr>
          <w:r>
            <w:rPr>
              <w:noProof/>
            </w:rPr>
            <w:drawing>
              <wp:anchor distT="0" distB="0" distL="114300" distR="114300" simplePos="0" relativeHeight="251669504" behindDoc="1" locked="0" layoutInCell="0" allowOverlap="1" wp14:anchorId="11B82E95" wp14:editId="30A67A29">
                <wp:simplePos x="0" y="0"/>
                <wp:positionH relativeFrom="margin">
                  <wp:posOffset>2186940</wp:posOffset>
                </wp:positionH>
                <wp:positionV relativeFrom="page">
                  <wp:posOffset>3581400</wp:posOffset>
                </wp:positionV>
                <wp:extent cx="4024630" cy="3536315"/>
                <wp:effectExtent l="0" t="0" r="0" b="6985"/>
                <wp:wrapNone/>
                <wp:docPr id="3" name="図 3" title="表紙の飾り"/>
                <wp:cNvGraphicFramePr/>
                <a:graphic xmlns:a="http://schemas.openxmlformats.org/drawingml/2006/main">
                  <a:graphicData uri="http://schemas.openxmlformats.org/drawingml/2006/picture">
                    <pic:pic xmlns:pic="http://schemas.openxmlformats.org/drawingml/2006/picture">
                      <pic:nvPicPr>
                        <pic:cNvPr id="6" name="図 1" title="表紙の飾り"/>
                        <pic:cNvPicPr/>
                      </pic:nvPicPr>
                      <pic:blipFill>
                        <a:blip r:embed="rId9" cstate="email">
                          <a:extLst>
                            <a:ext uri="{28A0092B-C50C-407E-A947-70E740481C1C}">
                              <a14:useLocalDpi xmlns:a14="http://schemas.microsoft.com/office/drawing/2010/main"/>
                            </a:ext>
                          </a:extLst>
                        </a:blip>
                        <a:stretch>
                          <a:fillRect/>
                        </a:stretch>
                      </pic:blipFill>
                      <pic:spPr>
                        <a:xfrm>
                          <a:off x="0" y="0"/>
                          <a:ext cx="4024630" cy="3535045"/>
                        </a:xfrm>
                        <a:prstGeom prst="rect">
                          <a:avLst/>
                        </a:prstGeom>
                        <a:ln w="12700">
                          <a:noFill/>
                        </a:ln>
                      </pic:spPr>
                    </pic:pic>
                  </a:graphicData>
                </a:graphic>
                <wp14:sizeRelH relativeFrom="margin">
                  <wp14:pctWidth>0</wp14:pctWidth>
                </wp14:sizeRelH>
                <wp14:sizeRelV relativeFrom="margin">
                  <wp14:pctHeight>0</wp14:pctHeight>
                </wp14:sizeRelV>
              </wp:anchor>
            </w:drawing>
          </w:r>
          <w:r>
            <w:rPr>
              <w:rFonts w:hint="eastAsia"/>
              <w:color w:val="FFFFFF" w:themeColor="background1"/>
              <w:sz w:val="72"/>
              <w:szCs w:val="72"/>
            </w:rPr>
            <w:t>モラルとセキュリティ</w:t>
          </w:r>
        </w:p>
        <w:p w14:paraId="4FDDBE2A" w14:textId="77777777" w:rsidR="00795D77" w:rsidRDefault="00795D77" w:rsidP="00795D77">
          <w:pPr>
            <w:pStyle w:val="a4"/>
            <w:jc w:val="right"/>
            <w:rPr>
              <w:rFonts w:asciiTheme="majorHAnsi" w:hAnsiTheme="majorHAnsi" w:cstheme="majorHAnsi"/>
              <w:color w:val="002060"/>
              <w:sz w:val="96"/>
              <w:szCs w:val="96"/>
            </w:rPr>
          </w:pPr>
          <w:commentRangeStart w:id="0"/>
          <w:r>
            <w:rPr>
              <w:rFonts w:asciiTheme="majorHAnsi" w:hAnsiTheme="majorHAnsi" w:cstheme="majorHAnsi"/>
              <w:color w:val="002060"/>
              <w:sz w:val="96"/>
              <w:szCs w:val="96"/>
            </w:rPr>
            <w:t>2015</w:t>
          </w:r>
          <w:commentRangeEnd w:id="0"/>
          <w:r>
            <w:rPr>
              <w:rStyle w:val="af1"/>
            </w:rPr>
            <w:commentReference w:id="0"/>
          </w:r>
        </w:p>
        <w:p w14:paraId="08D52EB2" w14:textId="77777777" w:rsidR="00795D77" w:rsidRDefault="00795D77" w:rsidP="00795D77">
          <w:pPr>
            <w:widowControl/>
            <w:jc w:val="left"/>
            <w:rPr>
              <w:b/>
              <w:color w:val="002060"/>
              <w:sz w:val="28"/>
              <w:szCs w:val="28"/>
            </w:rPr>
          </w:pPr>
        </w:p>
        <w:p w14:paraId="756D298B" w14:textId="77777777" w:rsidR="00795D77" w:rsidRDefault="00795D77" w:rsidP="00795D77">
          <w:pPr>
            <w:widowControl/>
            <w:jc w:val="left"/>
            <w:rPr>
              <w:b/>
              <w:color w:val="002060"/>
              <w:sz w:val="28"/>
              <w:szCs w:val="28"/>
            </w:rPr>
          </w:pPr>
        </w:p>
        <w:p w14:paraId="77DFB340" w14:textId="77777777" w:rsidR="00795D77" w:rsidRDefault="00795D77" w:rsidP="00795D77">
          <w:pPr>
            <w:widowControl/>
            <w:jc w:val="left"/>
            <w:rPr>
              <w:b/>
              <w:color w:val="002060"/>
              <w:sz w:val="28"/>
              <w:szCs w:val="28"/>
            </w:rPr>
          </w:pPr>
        </w:p>
        <w:p w14:paraId="5BECA4E5" w14:textId="77777777" w:rsidR="00795D77" w:rsidRDefault="00795D77" w:rsidP="00795D77">
          <w:pPr>
            <w:widowControl/>
            <w:jc w:val="left"/>
            <w:rPr>
              <w:b/>
              <w:color w:val="002060"/>
              <w:sz w:val="28"/>
              <w:szCs w:val="28"/>
            </w:rPr>
          </w:pPr>
        </w:p>
        <w:p w14:paraId="207ECEC5" w14:textId="77777777" w:rsidR="00795D77" w:rsidRDefault="00795D77" w:rsidP="00795D77">
          <w:pPr>
            <w:widowControl/>
            <w:jc w:val="left"/>
            <w:rPr>
              <w:b/>
              <w:color w:val="002060"/>
              <w:sz w:val="28"/>
              <w:szCs w:val="28"/>
            </w:rPr>
          </w:pPr>
        </w:p>
        <w:p w14:paraId="3BCF0C6C" w14:textId="77777777" w:rsidR="00795D77" w:rsidRDefault="00795D77" w:rsidP="00795D77">
          <w:pPr>
            <w:widowControl/>
            <w:jc w:val="left"/>
            <w:rPr>
              <w:b/>
              <w:color w:val="002060"/>
              <w:sz w:val="28"/>
              <w:szCs w:val="28"/>
            </w:rPr>
          </w:pPr>
        </w:p>
        <w:p w14:paraId="111C4F33" w14:textId="77777777" w:rsidR="00795D77" w:rsidRDefault="00795D77" w:rsidP="00795D77">
          <w:pPr>
            <w:widowControl/>
            <w:jc w:val="left"/>
            <w:rPr>
              <w:b/>
              <w:color w:val="002060"/>
              <w:sz w:val="28"/>
              <w:szCs w:val="28"/>
            </w:rPr>
          </w:pPr>
        </w:p>
        <w:p w14:paraId="06170157" w14:textId="77777777" w:rsidR="00795D77" w:rsidRDefault="00795D77" w:rsidP="00795D77">
          <w:pPr>
            <w:widowControl/>
            <w:jc w:val="left"/>
            <w:rPr>
              <w:b/>
              <w:color w:val="002060"/>
              <w:sz w:val="28"/>
              <w:szCs w:val="28"/>
            </w:rPr>
          </w:pPr>
        </w:p>
        <w:p w14:paraId="3B9B27B8" w14:textId="77777777" w:rsidR="00795D77" w:rsidRDefault="00795D77" w:rsidP="00795D77">
          <w:pPr>
            <w:widowControl/>
            <w:jc w:val="left"/>
            <w:rPr>
              <w:b/>
              <w:color w:val="002060"/>
              <w:sz w:val="28"/>
              <w:szCs w:val="28"/>
            </w:rPr>
          </w:pPr>
        </w:p>
        <w:p w14:paraId="4A4F91C3" w14:textId="77777777" w:rsidR="00795D77" w:rsidRDefault="00795D77" w:rsidP="00795D77">
          <w:pPr>
            <w:widowControl/>
            <w:jc w:val="left"/>
            <w:rPr>
              <w:b/>
              <w:color w:val="002060"/>
              <w:sz w:val="28"/>
              <w:szCs w:val="28"/>
            </w:rPr>
          </w:pPr>
        </w:p>
        <w:p w14:paraId="6997D076" w14:textId="77777777" w:rsidR="00795D77" w:rsidRDefault="00795D77" w:rsidP="00795D77">
          <w:pPr>
            <w:widowControl/>
            <w:jc w:val="left"/>
            <w:rPr>
              <w:b/>
              <w:color w:val="002060"/>
              <w:sz w:val="28"/>
              <w:szCs w:val="28"/>
            </w:rPr>
          </w:pPr>
        </w:p>
        <w:p w14:paraId="00252AEB" w14:textId="77777777" w:rsidR="00795D77" w:rsidRDefault="00795D77" w:rsidP="00795D77">
          <w:pPr>
            <w:widowControl/>
            <w:jc w:val="left"/>
            <w:rPr>
              <w:b/>
              <w:color w:val="002060"/>
              <w:sz w:val="28"/>
              <w:szCs w:val="28"/>
            </w:rPr>
          </w:pPr>
        </w:p>
        <w:p w14:paraId="2CEC2A00" w14:textId="77777777" w:rsidR="00795D77" w:rsidRDefault="00795D77" w:rsidP="00795D77">
          <w:pPr>
            <w:widowControl/>
            <w:jc w:val="left"/>
            <w:rPr>
              <w:b/>
              <w:color w:val="002060"/>
              <w:sz w:val="28"/>
              <w:szCs w:val="28"/>
            </w:rPr>
          </w:pPr>
        </w:p>
        <w:p w14:paraId="7B14176B" w14:textId="77777777" w:rsidR="00795D77" w:rsidRDefault="00795D77" w:rsidP="00795D77">
          <w:pPr>
            <w:widowControl/>
            <w:jc w:val="right"/>
            <w:rPr>
              <w:b/>
              <w:color w:val="002060"/>
              <w:sz w:val="28"/>
              <w:szCs w:val="28"/>
            </w:rPr>
          </w:pPr>
          <w:r>
            <w:rPr>
              <w:b/>
              <w:color w:val="002060"/>
              <w:sz w:val="28"/>
              <w:szCs w:val="28"/>
            </w:rPr>
            <w:t>FOM</w:t>
          </w:r>
          <w:r>
            <w:rPr>
              <w:rFonts w:hint="eastAsia"/>
              <w:b/>
              <w:color w:val="002060"/>
              <w:sz w:val="28"/>
              <w:szCs w:val="28"/>
            </w:rPr>
            <w:t>学園</w:t>
          </w:r>
        </w:p>
        <w:p w14:paraId="4CD34ECB" w14:textId="77777777" w:rsidR="00795D77" w:rsidRDefault="00795D77" w:rsidP="00795D77">
          <w:pPr>
            <w:widowControl/>
            <w:jc w:val="left"/>
          </w:pPr>
          <w:r>
            <w:rPr>
              <w:kern w:val="0"/>
            </w:rPr>
            <w:br w:type="page"/>
          </w:r>
        </w:p>
      </w:sdtContent>
    </w:sdt>
    <w:p w14:paraId="084A5F60" w14:textId="36AF676D" w:rsidR="000B2D0A" w:rsidRPr="00CE659A" w:rsidRDefault="000B2D0A" w:rsidP="0003560C">
      <w:pPr>
        <w:pBdr>
          <w:bottom w:val="double" w:sz="12" w:space="1" w:color="4472C4" w:themeColor="accent5"/>
        </w:pBdr>
        <w:rPr>
          <w:rFonts w:asciiTheme="majorEastAsia" w:eastAsiaTheme="majorEastAsia" w:hAnsiTheme="majorEastAsia"/>
          <w:b/>
          <w:color w:val="002060"/>
          <w:sz w:val="36"/>
          <w:szCs w:val="36"/>
        </w:rPr>
      </w:pPr>
      <w:r w:rsidRPr="00CE659A">
        <w:rPr>
          <w:rFonts w:asciiTheme="majorEastAsia" w:eastAsiaTheme="majorEastAsia" w:hAnsiTheme="majorEastAsia" w:hint="eastAsia"/>
          <w:b/>
          <w:color w:val="002060"/>
          <w:sz w:val="36"/>
          <w:szCs w:val="36"/>
        </w:rPr>
        <w:lastRenderedPageBreak/>
        <w:t>目次</w:t>
      </w:r>
    </w:p>
    <w:p w14:paraId="6EC32A68" w14:textId="77777777" w:rsidR="00360853" w:rsidRDefault="00360853">
      <w:pPr>
        <w:widowControl/>
        <w:jc w:val="left"/>
      </w:pPr>
    </w:p>
    <w:p w14:paraId="28399A8D" w14:textId="77777777" w:rsidR="00CE659A" w:rsidRDefault="00CE659A">
      <w:pPr>
        <w:widowControl/>
        <w:jc w:val="left"/>
      </w:pPr>
      <w:r>
        <w:rPr>
          <w:rFonts w:hint="eastAsia"/>
        </w:rPr>
        <w:br w:type="page"/>
      </w:r>
    </w:p>
    <w:p w14:paraId="44EAE14C" w14:textId="77777777" w:rsidR="000B2D0A" w:rsidRDefault="000B2D0A" w:rsidP="00CE659A">
      <w:pPr>
        <w:pStyle w:val="1"/>
      </w:pPr>
      <w:r>
        <w:rPr>
          <w:rFonts w:hint="eastAsia"/>
        </w:rPr>
        <w:lastRenderedPageBreak/>
        <w:t>情報化社会のモラルとセキュリティ</w:t>
      </w:r>
    </w:p>
    <w:p w14:paraId="01D204CB" w14:textId="77777777" w:rsidR="000B2D0A" w:rsidRDefault="000B2D0A" w:rsidP="00CE659A">
      <w:pPr>
        <w:pStyle w:val="2"/>
      </w:pPr>
      <w:r>
        <w:rPr>
          <w:rFonts w:hint="eastAsia"/>
        </w:rPr>
        <w:t>情報モラルとは何か？</w:t>
      </w:r>
    </w:p>
    <w:p w14:paraId="710E8D99" w14:textId="77777777" w:rsidR="000B2D0A" w:rsidRDefault="000B2D0A" w:rsidP="000B2D0A">
      <w:r>
        <w:rPr>
          <w:rFonts w:hint="eastAsia"/>
        </w:rPr>
        <w:t>情報化社会では多くのメリットを享受できます。一方でデジタル作品のコピーのことが問題になったり、不適切な発言からブログが炎上したり、ネット上でのトラブルが事件に発展するなど、影の部分も見えています。これらは、すべてパソコンやインターネットなどの技術のせいなのでしょうか？そんなことはありません。それら技術を使いこなす私たちひとりひとりのモラルと良識が問われているのです。モラルとは「道徳、倫理」の意味であり、良識とは「ものごとを正しく判断する能力」のことです。このようなモラルや良識が備わってこそ、インターネットを効果的に活用でき、その恩恵を被ることができます。</w:t>
      </w:r>
    </w:p>
    <w:p w14:paraId="565B2D14" w14:textId="77777777" w:rsidR="000B2D0A" w:rsidRDefault="000B2D0A" w:rsidP="000B2D0A">
      <w:r>
        <w:rPr>
          <w:rFonts w:hint="eastAsia"/>
        </w:rPr>
        <w:t>それでは、あなた自身が日常的にモラルや良識を心がけてパソコンやインターネットを活用できているでしょうか。</w:t>
      </w:r>
      <w:commentRangeStart w:id="1"/>
      <w:r>
        <w:rPr>
          <w:rFonts w:hint="eastAsia"/>
        </w:rPr>
        <w:t>確認してみましょう。</w:t>
      </w:r>
      <w:commentRangeEnd w:id="1"/>
      <w:r w:rsidR="00A4199B">
        <w:rPr>
          <w:rStyle w:val="af1"/>
          <w:rFonts w:hint="eastAsia"/>
        </w:rPr>
        <w:commentReference w:id="1"/>
      </w:r>
    </w:p>
    <w:tbl>
      <w:tblPr>
        <w:tblStyle w:val="4-5"/>
        <w:tblW w:w="9849" w:type="dxa"/>
        <w:tblLook w:val="0420" w:firstRow="1" w:lastRow="0" w:firstColumn="0" w:lastColumn="0" w:noHBand="0" w:noVBand="1"/>
        <w:tblCaption w:val="情報モラルチェックリスト"/>
      </w:tblPr>
      <w:tblGrid>
        <w:gridCol w:w="731"/>
        <w:gridCol w:w="9118"/>
      </w:tblGrid>
      <w:tr w:rsidR="00CE659A" w:rsidRPr="00405D87" w14:paraId="736852FE" w14:textId="77777777" w:rsidTr="003A04D5">
        <w:trPr>
          <w:cnfStyle w:val="100000000000" w:firstRow="1" w:lastRow="0" w:firstColumn="0" w:lastColumn="0" w:oddVBand="0" w:evenVBand="0" w:oddHBand="0" w:evenHBand="0" w:firstRowFirstColumn="0" w:firstRowLastColumn="0" w:lastRowFirstColumn="0" w:lastRowLastColumn="0"/>
          <w:trHeight w:val="397"/>
          <w:tblHeader/>
        </w:trPr>
        <w:tc>
          <w:tcPr>
            <w:tcW w:w="731" w:type="dxa"/>
            <w:vAlign w:val="center"/>
          </w:tcPr>
          <w:p w14:paraId="02DD4AD6" w14:textId="77777777" w:rsidR="00CE659A" w:rsidRPr="00405D87" w:rsidRDefault="00CE659A" w:rsidP="003A04D5">
            <w:pPr>
              <w:jc w:val="center"/>
            </w:pPr>
            <w:r w:rsidRPr="00405D87">
              <w:rPr>
                <w:rFonts w:hint="eastAsia"/>
              </w:rPr>
              <w:t>No.</w:t>
            </w:r>
          </w:p>
        </w:tc>
        <w:tc>
          <w:tcPr>
            <w:tcW w:w="9118" w:type="dxa"/>
            <w:vAlign w:val="center"/>
          </w:tcPr>
          <w:p w14:paraId="7E8C9CCD" w14:textId="77777777" w:rsidR="00CE659A" w:rsidRPr="00405D87" w:rsidRDefault="00CE659A" w:rsidP="003A04D5">
            <w:pPr>
              <w:jc w:val="center"/>
            </w:pPr>
            <w:r w:rsidRPr="00405D87">
              <w:rPr>
                <w:rFonts w:hint="eastAsia"/>
              </w:rPr>
              <w:t>確認事項</w:t>
            </w:r>
          </w:p>
        </w:tc>
      </w:tr>
      <w:tr w:rsidR="00CE659A" w:rsidRPr="00405D87" w14:paraId="708F476E" w14:textId="77777777" w:rsidTr="003A04D5">
        <w:trPr>
          <w:cnfStyle w:val="000000100000" w:firstRow="0" w:lastRow="0" w:firstColumn="0" w:lastColumn="0" w:oddVBand="0" w:evenVBand="0" w:oddHBand="1" w:evenHBand="0" w:firstRowFirstColumn="0" w:firstRowLastColumn="0" w:lastRowFirstColumn="0" w:lastRowLastColumn="0"/>
          <w:trHeight w:val="737"/>
        </w:trPr>
        <w:tc>
          <w:tcPr>
            <w:tcW w:w="731" w:type="dxa"/>
            <w:vAlign w:val="center"/>
          </w:tcPr>
          <w:p w14:paraId="0444C80C" w14:textId="77777777" w:rsidR="00CE659A" w:rsidRPr="00405D87" w:rsidRDefault="00CE659A" w:rsidP="003A04D5">
            <w:pPr>
              <w:jc w:val="center"/>
            </w:pPr>
            <w:r w:rsidRPr="00405D87">
              <w:rPr>
                <w:rFonts w:hint="eastAsia"/>
              </w:rPr>
              <w:t>1</w:t>
            </w:r>
          </w:p>
        </w:tc>
        <w:tc>
          <w:tcPr>
            <w:tcW w:w="9118" w:type="dxa"/>
            <w:vAlign w:val="center"/>
          </w:tcPr>
          <w:p w14:paraId="5DBB2BE1" w14:textId="77777777" w:rsidR="00CE659A" w:rsidRPr="00405D87" w:rsidRDefault="00CE659A" w:rsidP="003A04D5">
            <w:r w:rsidRPr="00405D87">
              <w:rPr>
                <w:rFonts w:hint="eastAsia"/>
              </w:rPr>
              <w:t>自分のブログやソーシャルメディアに友人の写真、インターネットで見つけた画像やイラストを公開するときには、本人の許可をもらっている</w:t>
            </w:r>
          </w:p>
        </w:tc>
      </w:tr>
      <w:tr w:rsidR="00CE659A" w:rsidRPr="00405D87" w14:paraId="4ED73C34" w14:textId="77777777" w:rsidTr="003A04D5">
        <w:trPr>
          <w:trHeight w:val="737"/>
        </w:trPr>
        <w:tc>
          <w:tcPr>
            <w:tcW w:w="731" w:type="dxa"/>
            <w:vAlign w:val="center"/>
          </w:tcPr>
          <w:p w14:paraId="43B427FE" w14:textId="77777777" w:rsidR="00CE659A" w:rsidRPr="00405D87" w:rsidRDefault="00CE659A" w:rsidP="003A04D5">
            <w:pPr>
              <w:jc w:val="center"/>
            </w:pPr>
            <w:r w:rsidRPr="00405D87">
              <w:rPr>
                <w:rFonts w:hint="eastAsia"/>
              </w:rPr>
              <w:t>2</w:t>
            </w:r>
          </w:p>
        </w:tc>
        <w:tc>
          <w:tcPr>
            <w:tcW w:w="9118" w:type="dxa"/>
            <w:vAlign w:val="center"/>
          </w:tcPr>
          <w:p w14:paraId="716F1DCD" w14:textId="77777777" w:rsidR="00CE659A" w:rsidRPr="00405D87" w:rsidRDefault="00CE659A" w:rsidP="003A04D5">
            <w:r w:rsidRPr="00405D87">
              <w:rPr>
                <w:rFonts w:hint="eastAsia"/>
              </w:rPr>
              <w:t>レポートや論文などを、インターネットからのコピペで安易にすませていない</w:t>
            </w:r>
          </w:p>
        </w:tc>
      </w:tr>
      <w:tr w:rsidR="00CE659A" w:rsidRPr="00405D87" w14:paraId="3511A0F6" w14:textId="77777777" w:rsidTr="003A04D5">
        <w:trPr>
          <w:cnfStyle w:val="000000100000" w:firstRow="0" w:lastRow="0" w:firstColumn="0" w:lastColumn="0" w:oddVBand="0" w:evenVBand="0" w:oddHBand="1" w:evenHBand="0" w:firstRowFirstColumn="0" w:firstRowLastColumn="0" w:lastRowFirstColumn="0" w:lastRowLastColumn="0"/>
          <w:trHeight w:val="737"/>
        </w:trPr>
        <w:tc>
          <w:tcPr>
            <w:tcW w:w="731" w:type="dxa"/>
            <w:vAlign w:val="center"/>
          </w:tcPr>
          <w:p w14:paraId="322D851C" w14:textId="77777777" w:rsidR="00CE659A" w:rsidRPr="00405D87" w:rsidRDefault="00CE659A" w:rsidP="003A04D5">
            <w:pPr>
              <w:jc w:val="center"/>
            </w:pPr>
            <w:r w:rsidRPr="00405D87">
              <w:rPr>
                <w:rFonts w:hint="eastAsia"/>
              </w:rPr>
              <w:t>3</w:t>
            </w:r>
          </w:p>
        </w:tc>
        <w:tc>
          <w:tcPr>
            <w:tcW w:w="9118" w:type="dxa"/>
            <w:vAlign w:val="center"/>
          </w:tcPr>
          <w:p w14:paraId="1758646E" w14:textId="77777777" w:rsidR="00CE659A" w:rsidRPr="00405D87" w:rsidRDefault="00CE659A" w:rsidP="003A04D5">
            <w:r w:rsidRPr="00405D87">
              <w:rPr>
                <w:rFonts w:hint="eastAsia"/>
              </w:rPr>
              <w:t>レポートや論文作成において、引用は最低限にして、出典を明記している</w:t>
            </w:r>
          </w:p>
        </w:tc>
      </w:tr>
      <w:tr w:rsidR="00CE659A" w:rsidRPr="00405D87" w14:paraId="36F7BCAE" w14:textId="77777777" w:rsidTr="003A04D5">
        <w:trPr>
          <w:trHeight w:val="737"/>
        </w:trPr>
        <w:tc>
          <w:tcPr>
            <w:tcW w:w="731" w:type="dxa"/>
            <w:vAlign w:val="center"/>
          </w:tcPr>
          <w:p w14:paraId="0058BE69" w14:textId="77777777" w:rsidR="00CE659A" w:rsidRPr="00405D87" w:rsidRDefault="00CE659A" w:rsidP="003A04D5">
            <w:pPr>
              <w:jc w:val="center"/>
            </w:pPr>
            <w:r w:rsidRPr="00405D87">
              <w:rPr>
                <w:rFonts w:hint="eastAsia"/>
              </w:rPr>
              <w:t>4</w:t>
            </w:r>
          </w:p>
        </w:tc>
        <w:tc>
          <w:tcPr>
            <w:tcW w:w="9118" w:type="dxa"/>
            <w:vAlign w:val="center"/>
          </w:tcPr>
          <w:p w14:paraId="678D68BB" w14:textId="77777777" w:rsidR="00CE659A" w:rsidRPr="00405D87" w:rsidRDefault="00CE659A" w:rsidP="003A04D5">
            <w:r w:rsidRPr="00405D87">
              <w:rPr>
                <w:rFonts w:hint="eastAsia"/>
              </w:rPr>
              <w:t>購入した</w:t>
            </w:r>
            <w:r w:rsidRPr="00405D87">
              <w:rPr>
                <w:rFonts w:hint="eastAsia"/>
              </w:rPr>
              <w:t>CD</w:t>
            </w:r>
            <w:r w:rsidRPr="00405D87">
              <w:rPr>
                <w:rFonts w:hint="eastAsia"/>
              </w:rPr>
              <w:t>や</w:t>
            </w:r>
            <w:r w:rsidRPr="00405D87">
              <w:rPr>
                <w:rFonts w:hint="eastAsia"/>
              </w:rPr>
              <w:t>DVD</w:t>
            </w:r>
            <w:r w:rsidRPr="00405D87">
              <w:rPr>
                <w:rFonts w:hint="eastAsia"/>
              </w:rPr>
              <w:t>を、友人に頼まれたからといって、コピーを作成して渡したりしていない</w:t>
            </w:r>
          </w:p>
        </w:tc>
      </w:tr>
      <w:tr w:rsidR="00CE659A" w:rsidRPr="00405D87" w14:paraId="4143060C" w14:textId="77777777" w:rsidTr="003A04D5">
        <w:trPr>
          <w:cnfStyle w:val="000000100000" w:firstRow="0" w:lastRow="0" w:firstColumn="0" w:lastColumn="0" w:oddVBand="0" w:evenVBand="0" w:oddHBand="1" w:evenHBand="0" w:firstRowFirstColumn="0" w:firstRowLastColumn="0" w:lastRowFirstColumn="0" w:lastRowLastColumn="0"/>
          <w:trHeight w:val="737"/>
        </w:trPr>
        <w:tc>
          <w:tcPr>
            <w:tcW w:w="731" w:type="dxa"/>
            <w:vAlign w:val="center"/>
          </w:tcPr>
          <w:p w14:paraId="590E32E8" w14:textId="77777777" w:rsidR="00CE659A" w:rsidRPr="00405D87" w:rsidRDefault="00CE659A" w:rsidP="003A04D5">
            <w:pPr>
              <w:jc w:val="center"/>
            </w:pPr>
            <w:r w:rsidRPr="00405D87">
              <w:rPr>
                <w:rFonts w:hint="eastAsia"/>
              </w:rPr>
              <w:t>5</w:t>
            </w:r>
          </w:p>
        </w:tc>
        <w:tc>
          <w:tcPr>
            <w:tcW w:w="9118" w:type="dxa"/>
            <w:vAlign w:val="center"/>
          </w:tcPr>
          <w:p w14:paraId="10C3C401" w14:textId="77777777" w:rsidR="00CE659A" w:rsidRPr="00405D87" w:rsidRDefault="00CE659A" w:rsidP="003A04D5">
            <w:r w:rsidRPr="00405D87">
              <w:rPr>
                <w:rFonts w:hint="eastAsia"/>
              </w:rPr>
              <w:t>TV</w:t>
            </w:r>
            <w:r w:rsidRPr="00405D87">
              <w:rPr>
                <w:rFonts w:hint="eastAsia"/>
              </w:rPr>
              <w:t>番組を動画サイトに投稿していない</w:t>
            </w:r>
          </w:p>
        </w:tc>
      </w:tr>
      <w:tr w:rsidR="00CE659A" w:rsidRPr="00405D87" w14:paraId="2480E3B7" w14:textId="77777777" w:rsidTr="003A04D5">
        <w:trPr>
          <w:trHeight w:val="737"/>
        </w:trPr>
        <w:tc>
          <w:tcPr>
            <w:tcW w:w="731" w:type="dxa"/>
            <w:vAlign w:val="center"/>
          </w:tcPr>
          <w:p w14:paraId="434BD03A" w14:textId="77777777" w:rsidR="00CE659A" w:rsidRPr="00405D87" w:rsidRDefault="00CE659A" w:rsidP="003A04D5">
            <w:pPr>
              <w:jc w:val="center"/>
            </w:pPr>
            <w:r w:rsidRPr="00405D87">
              <w:rPr>
                <w:rFonts w:hint="eastAsia"/>
              </w:rPr>
              <w:t>6</w:t>
            </w:r>
          </w:p>
        </w:tc>
        <w:tc>
          <w:tcPr>
            <w:tcW w:w="9118" w:type="dxa"/>
            <w:vAlign w:val="center"/>
          </w:tcPr>
          <w:p w14:paraId="4E80210E" w14:textId="77777777" w:rsidR="00CE659A" w:rsidRPr="00405D87" w:rsidRDefault="00CE659A" w:rsidP="003A04D5">
            <w:r w:rsidRPr="00405D87">
              <w:rPr>
                <w:rFonts w:hint="eastAsia"/>
              </w:rPr>
              <w:t>インターネットやオンラインゲームなどを楽しむ場合、適切な時間の範囲内にすることを心がけている</w:t>
            </w:r>
          </w:p>
        </w:tc>
      </w:tr>
      <w:tr w:rsidR="00CE659A" w:rsidRPr="00405D87" w14:paraId="0AE30255" w14:textId="77777777" w:rsidTr="003A04D5">
        <w:trPr>
          <w:cnfStyle w:val="000000100000" w:firstRow="0" w:lastRow="0" w:firstColumn="0" w:lastColumn="0" w:oddVBand="0" w:evenVBand="0" w:oddHBand="1" w:evenHBand="0" w:firstRowFirstColumn="0" w:firstRowLastColumn="0" w:lastRowFirstColumn="0" w:lastRowLastColumn="0"/>
          <w:trHeight w:val="737"/>
        </w:trPr>
        <w:tc>
          <w:tcPr>
            <w:tcW w:w="731" w:type="dxa"/>
            <w:vAlign w:val="center"/>
          </w:tcPr>
          <w:p w14:paraId="7FAC9DD9" w14:textId="77777777" w:rsidR="00CE659A" w:rsidRPr="00405D87" w:rsidRDefault="00CE659A" w:rsidP="003A04D5">
            <w:pPr>
              <w:jc w:val="center"/>
            </w:pPr>
            <w:r w:rsidRPr="00405D87">
              <w:rPr>
                <w:rFonts w:hint="eastAsia"/>
              </w:rPr>
              <w:t>7</w:t>
            </w:r>
          </w:p>
        </w:tc>
        <w:tc>
          <w:tcPr>
            <w:tcW w:w="9118" w:type="dxa"/>
            <w:vAlign w:val="center"/>
          </w:tcPr>
          <w:p w14:paraId="1C307AC8" w14:textId="77777777" w:rsidR="00CE659A" w:rsidRPr="00405D87" w:rsidRDefault="00CE659A" w:rsidP="003A04D5">
            <w:r w:rsidRPr="00405D87">
              <w:rPr>
                <w:rFonts w:hint="eastAsia"/>
              </w:rPr>
              <w:t>先生や先輩にメールを送る時には、カジュアルではない書き方を実践できている</w:t>
            </w:r>
          </w:p>
        </w:tc>
      </w:tr>
      <w:tr w:rsidR="00CE659A" w:rsidRPr="00405D87" w14:paraId="29DE4D9F" w14:textId="77777777" w:rsidTr="003A04D5">
        <w:trPr>
          <w:trHeight w:val="737"/>
        </w:trPr>
        <w:tc>
          <w:tcPr>
            <w:tcW w:w="731" w:type="dxa"/>
            <w:vAlign w:val="center"/>
          </w:tcPr>
          <w:p w14:paraId="41DD28C8" w14:textId="77777777" w:rsidR="00CE659A" w:rsidRPr="00405D87" w:rsidRDefault="00CE659A" w:rsidP="003A04D5">
            <w:pPr>
              <w:jc w:val="center"/>
            </w:pPr>
            <w:r w:rsidRPr="00405D87">
              <w:rPr>
                <w:rFonts w:hint="eastAsia"/>
              </w:rPr>
              <w:t>8</w:t>
            </w:r>
          </w:p>
        </w:tc>
        <w:tc>
          <w:tcPr>
            <w:tcW w:w="9118" w:type="dxa"/>
            <w:vAlign w:val="center"/>
          </w:tcPr>
          <w:p w14:paraId="5C725972" w14:textId="77777777" w:rsidR="00CE659A" w:rsidRPr="00405D87" w:rsidRDefault="00CE659A" w:rsidP="003A04D5">
            <w:r w:rsidRPr="00405D87">
              <w:rPr>
                <w:rFonts w:hint="eastAsia"/>
              </w:rPr>
              <w:t>お互い面識のない複数の人に一斉にメール送信するときには、</w:t>
            </w:r>
            <w:r w:rsidRPr="00405D87">
              <w:rPr>
                <w:rFonts w:hint="eastAsia"/>
              </w:rPr>
              <w:t>BCC</w:t>
            </w:r>
            <w:r w:rsidRPr="00405D87">
              <w:rPr>
                <w:rFonts w:hint="eastAsia"/>
              </w:rPr>
              <w:t>を使っている</w:t>
            </w:r>
          </w:p>
        </w:tc>
      </w:tr>
      <w:tr w:rsidR="00CE659A" w:rsidRPr="00405D87" w14:paraId="36AD8237" w14:textId="77777777" w:rsidTr="003A04D5">
        <w:trPr>
          <w:cnfStyle w:val="000000100000" w:firstRow="0" w:lastRow="0" w:firstColumn="0" w:lastColumn="0" w:oddVBand="0" w:evenVBand="0" w:oddHBand="1" w:evenHBand="0" w:firstRowFirstColumn="0" w:firstRowLastColumn="0" w:lastRowFirstColumn="0" w:lastRowLastColumn="0"/>
          <w:trHeight w:val="737"/>
        </w:trPr>
        <w:tc>
          <w:tcPr>
            <w:tcW w:w="731" w:type="dxa"/>
            <w:vAlign w:val="center"/>
          </w:tcPr>
          <w:p w14:paraId="5054931E" w14:textId="77777777" w:rsidR="00CE659A" w:rsidRPr="00405D87" w:rsidRDefault="00CE659A" w:rsidP="003A04D5">
            <w:pPr>
              <w:jc w:val="center"/>
            </w:pPr>
            <w:r w:rsidRPr="00405D87">
              <w:rPr>
                <w:rFonts w:hint="eastAsia"/>
              </w:rPr>
              <w:t>9</w:t>
            </w:r>
          </w:p>
        </w:tc>
        <w:tc>
          <w:tcPr>
            <w:tcW w:w="9118" w:type="dxa"/>
            <w:vAlign w:val="center"/>
          </w:tcPr>
          <w:p w14:paraId="579CD53E" w14:textId="77777777" w:rsidR="00CE659A" w:rsidRPr="00405D87" w:rsidRDefault="00CE659A" w:rsidP="003A04D5">
            <w:r w:rsidRPr="00405D87">
              <w:rPr>
                <w:rFonts w:hint="eastAsia"/>
              </w:rPr>
              <w:t>ブログやソーシャルメディアで匿名のコメントをするときに、他の匿名のコメントの雰囲気に合わせて刺激的なコメントを残したりしていない</w:t>
            </w:r>
          </w:p>
        </w:tc>
      </w:tr>
      <w:tr w:rsidR="00CE659A" w:rsidRPr="00405D87" w14:paraId="34E355E7" w14:textId="77777777" w:rsidTr="003A04D5">
        <w:trPr>
          <w:trHeight w:val="737"/>
        </w:trPr>
        <w:tc>
          <w:tcPr>
            <w:tcW w:w="731" w:type="dxa"/>
            <w:vAlign w:val="center"/>
          </w:tcPr>
          <w:p w14:paraId="396957E4" w14:textId="77777777" w:rsidR="00CE659A" w:rsidRPr="00405D87" w:rsidRDefault="00CE659A" w:rsidP="003A04D5">
            <w:pPr>
              <w:jc w:val="center"/>
            </w:pPr>
            <w:r w:rsidRPr="00405D87">
              <w:rPr>
                <w:rFonts w:hint="eastAsia"/>
              </w:rPr>
              <w:t>10</w:t>
            </w:r>
          </w:p>
        </w:tc>
        <w:tc>
          <w:tcPr>
            <w:tcW w:w="9118" w:type="dxa"/>
            <w:vAlign w:val="center"/>
          </w:tcPr>
          <w:p w14:paraId="195D8C7D" w14:textId="77777777" w:rsidR="00CE659A" w:rsidRPr="00405D87" w:rsidRDefault="00CE659A" w:rsidP="003A04D5">
            <w:r w:rsidRPr="00405D87">
              <w:rPr>
                <w:rFonts w:hint="eastAsia"/>
              </w:rPr>
              <w:t>インターネットで情報を入手し、ほかの人に伝える前に「その情報が正しいのか」を確認するようにしている</w:t>
            </w:r>
          </w:p>
        </w:tc>
      </w:tr>
    </w:tbl>
    <w:p w14:paraId="10634521" w14:textId="77777777" w:rsidR="00CE659A" w:rsidRDefault="00CE659A">
      <w:pPr>
        <w:widowControl/>
        <w:jc w:val="left"/>
      </w:pPr>
      <w:r>
        <w:rPr>
          <w:rFonts w:hint="eastAsia"/>
        </w:rPr>
        <w:br w:type="page"/>
      </w:r>
    </w:p>
    <w:p w14:paraId="4B5FBE08" w14:textId="77777777" w:rsidR="000B2D0A" w:rsidRDefault="000B2D0A" w:rsidP="005F2A82">
      <w:pPr>
        <w:pStyle w:val="3"/>
        <w:ind w:left="840"/>
      </w:pPr>
      <w:r>
        <w:rPr>
          <w:rFonts w:hint="eastAsia"/>
        </w:rPr>
        <w:lastRenderedPageBreak/>
        <w:t>情報化社会におけるモラルや良識は、現実社会と同じ！</w:t>
      </w:r>
    </w:p>
    <w:p w14:paraId="330A17D7" w14:textId="77777777" w:rsidR="000B2D0A" w:rsidRDefault="000B2D0A" w:rsidP="000B2D0A">
      <w:r>
        <w:rPr>
          <w:rFonts w:hint="eastAsia"/>
        </w:rPr>
        <w:t>確認結果はいかがでしたでしょうか？</w:t>
      </w:r>
    </w:p>
    <w:p w14:paraId="25417244" w14:textId="77777777" w:rsidR="000B2D0A" w:rsidRDefault="000B2D0A" w:rsidP="000B2D0A">
      <w:r>
        <w:rPr>
          <w:rFonts w:hint="eastAsia"/>
        </w:rPr>
        <w:t>「当たり前だ」と思ったものがあったかもしれませんし、初めて聞く言葉もあったかもしれません。そもそも「モラル」や「良識」とは何でしょうか？　最初に、「道徳、倫理」「ものごとを正しく判断する能力」という意味であることを書きました。ここでは、もう少し突っ込んで考えてみましょう。これらの言葉は、インターネットが出現する遥か昔からある言葉です。インターネットが普及し、様々な情報がデジタルデータでやり取りされる情報化社会に対して、現実社会がありますが、モラルや良識とは、もともとは現実社会で「あなた自身が、他人や社会と関わるうえで必要な知恵やスキル、能力」といえるでしょう。そのように考えた場合、現実社会においても、デジタル化された情報化社会においても、他人や社会との関わり合い方に本来、大きな違いはありません。いずれも「相手のこと、社会のことを自分のことのように考え、実践していくこと」がモラルや良識の基本的な考え方のはずです。</w:t>
      </w:r>
    </w:p>
    <w:p w14:paraId="5AC96867" w14:textId="77777777" w:rsidR="000B2D0A" w:rsidRDefault="000B2D0A" w:rsidP="000B2D0A">
      <w:r>
        <w:rPr>
          <w:rFonts w:hint="eastAsia"/>
        </w:rPr>
        <w:t>それではなぜ、改めて「情報モラル」が問われているのでしょうか？</w:t>
      </w:r>
    </w:p>
    <w:p w14:paraId="7BB71F1E" w14:textId="77777777" w:rsidR="000B2D0A" w:rsidRDefault="000B2D0A" w:rsidP="000B2D0A">
      <w:r>
        <w:rPr>
          <w:rFonts w:hint="eastAsia"/>
        </w:rPr>
        <w:t>それは基本的なモラルや良識の考え方が変わらないとしても、インターネットの特性に応じて、これまで当たり前だったことを、もう一度意識する必要があるからです。例えば、現実社会では紙の書籍を一冊まるまるコピーしようとすると大変な労力がかかります。ですが、デジタル化された情報は、どんな大きなテキストファイルも一瞬でコピーできてしまいます。著作権の侵害という行為が、現実社会とは比べ物にならないぐらい簡単にできてしまうのです。つまり、デジタル化の進んだ情報化社会の特性に応じて、これまでのモラルや良識を、再度見直す必要があるのです。</w:t>
      </w:r>
    </w:p>
    <w:p w14:paraId="3B31AAB9" w14:textId="77777777" w:rsidR="00F1711A" w:rsidRDefault="00F1711A" w:rsidP="00F1711A">
      <w:pPr>
        <w:keepNext/>
        <w:jc w:val="center"/>
      </w:pPr>
      <w:r>
        <w:rPr>
          <w:rFonts w:hint="eastAsia"/>
          <w:noProof/>
        </w:rPr>
        <w:drawing>
          <wp:inline distT="0" distB="0" distL="0" distR="0" wp14:anchorId="7AEDE603" wp14:editId="139E0557">
            <wp:extent cx="5429250" cy="2895600"/>
            <wp:effectExtent l="0" t="0" r="0" b="0"/>
            <wp:docPr id="1" name="グラフ 1" title="参考グラフ"/>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B6F598A" w14:textId="2DA584FC" w:rsidR="000B2D0A" w:rsidRDefault="00F1711A" w:rsidP="00F1711A">
      <w:pPr>
        <w:pStyle w:val="aa"/>
        <w:jc w:val="center"/>
      </w:pPr>
      <w:r>
        <w:rPr>
          <w:rFonts w:hint="eastAsia"/>
        </w:rPr>
        <w:t>グラフ</w:t>
      </w:r>
      <w:r>
        <w:rPr>
          <w:rFonts w:hint="eastAsia"/>
        </w:rPr>
        <w:t xml:space="preserve"> </w:t>
      </w:r>
      <w:r>
        <w:rPr>
          <w:rFonts w:hint="eastAsia"/>
        </w:rPr>
        <w:fldChar w:fldCharType="begin"/>
      </w:r>
      <w:r>
        <w:rPr>
          <w:rFonts w:hint="eastAsia"/>
        </w:rPr>
        <w:instrText xml:space="preserve"> SEQ </w:instrText>
      </w:r>
      <w:r>
        <w:rPr>
          <w:rFonts w:hint="eastAsia"/>
        </w:rPr>
        <w:instrText>グラフ</w:instrText>
      </w:r>
      <w:r>
        <w:rPr>
          <w:rFonts w:hint="eastAsia"/>
        </w:rPr>
        <w:instrText xml:space="preserve"> \* ARABIC </w:instrText>
      </w:r>
      <w:r>
        <w:rPr>
          <w:rFonts w:hint="eastAsia"/>
        </w:rPr>
        <w:fldChar w:fldCharType="separate"/>
      </w:r>
      <w:r w:rsidR="0046731E">
        <w:rPr>
          <w:noProof/>
        </w:rPr>
        <w:t>1</w:t>
      </w:r>
      <w:r>
        <w:rPr>
          <w:rFonts w:hint="eastAsia"/>
        </w:rPr>
        <w:fldChar w:fldCharType="end"/>
      </w:r>
      <w:r w:rsidR="0037372B">
        <w:rPr>
          <w:rFonts w:hint="eastAsia"/>
        </w:rPr>
        <w:t>_</w:t>
      </w:r>
      <w:r>
        <w:rPr>
          <w:rFonts w:hint="eastAsia"/>
        </w:rPr>
        <w:t>情報通信端末世帯保有数</w:t>
      </w:r>
    </w:p>
    <w:p w14:paraId="79CAF745" w14:textId="77777777" w:rsidR="000B2D0A" w:rsidRDefault="000B2D0A" w:rsidP="00F1711A">
      <w:pPr>
        <w:jc w:val="right"/>
        <w:rPr>
          <w:lang w:eastAsia="zh-TW"/>
        </w:rPr>
      </w:pPr>
      <w:commentRangeStart w:id="2"/>
      <w:r>
        <w:rPr>
          <w:rFonts w:hint="eastAsia"/>
          <w:lang w:eastAsia="zh-TW"/>
        </w:rPr>
        <w:t>（出典）総務省「平成</w:t>
      </w:r>
      <w:r>
        <w:rPr>
          <w:rFonts w:hint="eastAsia"/>
          <w:lang w:eastAsia="zh-TW"/>
        </w:rPr>
        <w:t>24</w:t>
      </w:r>
      <w:r>
        <w:rPr>
          <w:rFonts w:hint="eastAsia"/>
          <w:lang w:eastAsia="zh-TW"/>
        </w:rPr>
        <w:t>年通信利用動向調査」</w:t>
      </w:r>
      <w:commentRangeEnd w:id="2"/>
      <w:r w:rsidR="00CE0756">
        <w:rPr>
          <w:rStyle w:val="af1"/>
          <w:rFonts w:hint="eastAsia"/>
        </w:rPr>
        <w:commentReference w:id="2"/>
      </w:r>
      <w:del w:id="3" w:author="情報科）山本" w:date="2015-03-20T09:36:00Z">
        <w:r w:rsidDel="00AE28B3">
          <w:rPr>
            <w:rFonts w:hint="eastAsia"/>
          </w:rPr>
          <w:delText> </w:delText>
        </w:r>
      </w:del>
    </w:p>
    <w:p w14:paraId="7A7D00E2" w14:textId="77777777" w:rsidR="00F1711A" w:rsidRDefault="00F1711A">
      <w:pPr>
        <w:widowControl/>
        <w:jc w:val="left"/>
        <w:rPr>
          <w:lang w:eastAsia="zh-TW"/>
        </w:rPr>
      </w:pPr>
      <w:r>
        <w:rPr>
          <w:rFonts w:hint="eastAsia"/>
          <w:lang w:eastAsia="zh-TW"/>
        </w:rPr>
        <w:br w:type="page"/>
      </w:r>
    </w:p>
    <w:p w14:paraId="2897D0D2" w14:textId="77777777" w:rsidR="000B2D0A" w:rsidRDefault="000B2D0A" w:rsidP="00F1711A">
      <w:pPr>
        <w:pStyle w:val="2"/>
      </w:pPr>
      <w:r>
        <w:rPr>
          <w:rFonts w:hint="eastAsia"/>
        </w:rPr>
        <w:lastRenderedPageBreak/>
        <w:t>情報セキュリティ対策はなぜ必要か？</w:t>
      </w:r>
    </w:p>
    <w:p w14:paraId="6332BF5C" w14:textId="62EDF388" w:rsidR="000B2D0A" w:rsidRDefault="000B2D0A" w:rsidP="000B2D0A">
      <w:r>
        <w:rPr>
          <w:rFonts w:hint="eastAsia"/>
        </w:rPr>
        <w:t>情報化の進展により、そこで取り扱われる情報の重要度も増しています。このような状況の中で、情報セキュリティ対策は、ネットワークやパソコンなどを不正な行為から守り、そこで取り扱われる重要な情報を守るために、必要不可欠なことです。情報化社会において、新しい脅威が現在でも増え続けており、情報セキュリティ</w:t>
      </w:r>
      <w:r w:rsidR="0031112A">
        <w:rPr>
          <w:rFonts w:hint="eastAsia"/>
        </w:rPr>
        <w:t>ー</w:t>
      </w:r>
      <w:r>
        <w:rPr>
          <w:rFonts w:hint="eastAsia"/>
        </w:rPr>
        <w:t>対策の重要性は日々増大しています。</w:t>
      </w:r>
    </w:p>
    <w:p w14:paraId="2CE419AB" w14:textId="77777777" w:rsidR="000B2D0A" w:rsidRDefault="000B2D0A" w:rsidP="000B2D0A">
      <w:r>
        <w:rPr>
          <w:rFonts w:hint="eastAsia"/>
        </w:rPr>
        <w:t>それでは、あなた自身、きちんと情報セキュリティ対策をとれているでしょうか。</w:t>
      </w:r>
      <w:commentRangeStart w:id="4"/>
      <w:r>
        <w:rPr>
          <w:rFonts w:hint="eastAsia"/>
        </w:rPr>
        <w:t>確認してみましょう。</w:t>
      </w:r>
      <w:commentRangeEnd w:id="4"/>
      <w:r w:rsidR="00A4199B">
        <w:rPr>
          <w:rStyle w:val="af1"/>
          <w:rFonts w:hint="eastAsia"/>
        </w:rPr>
        <w:commentReference w:id="4"/>
      </w:r>
    </w:p>
    <w:tbl>
      <w:tblPr>
        <w:tblStyle w:val="4-5"/>
        <w:tblW w:w="9849" w:type="dxa"/>
        <w:tblLook w:val="0420" w:firstRow="1" w:lastRow="0" w:firstColumn="0" w:lastColumn="0" w:noHBand="0" w:noVBand="1"/>
        <w:tblCaption w:val="情報セキュリティチェックリスト"/>
      </w:tblPr>
      <w:tblGrid>
        <w:gridCol w:w="731"/>
        <w:gridCol w:w="9118"/>
      </w:tblGrid>
      <w:tr w:rsidR="00F1711A" w:rsidRPr="00DD4A76" w14:paraId="7EF3D76C" w14:textId="77777777" w:rsidTr="003A04D5">
        <w:trPr>
          <w:cnfStyle w:val="100000000000" w:firstRow="1" w:lastRow="0" w:firstColumn="0" w:lastColumn="0" w:oddVBand="0" w:evenVBand="0" w:oddHBand="0" w:evenHBand="0" w:firstRowFirstColumn="0" w:firstRowLastColumn="0" w:lastRowFirstColumn="0" w:lastRowLastColumn="0"/>
          <w:trHeight w:val="397"/>
          <w:tblHeader/>
        </w:trPr>
        <w:tc>
          <w:tcPr>
            <w:tcW w:w="731" w:type="dxa"/>
            <w:vAlign w:val="center"/>
          </w:tcPr>
          <w:p w14:paraId="45B98884" w14:textId="77777777" w:rsidR="00F1711A" w:rsidRPr="00DD4A76" w:rsidRDefault="00F1711A" w:rsidP="003A04D5">
            <w:pPr>
              <w:jc w:val="center"/>
            </w:pPr>
            <w:r w:rsidRPr="00DD4A76">
              <w:rPr>
                <w:rFonts w:hint="eastAsia"/>
              </w:rPr>
              <w:t>No.</w:t>
            </w:r>
          </w:p>
        </w:tc>
        <w:tc>
          <w:tcPr>
            <w:tcW w:w="9118" w:type="dxa"/>
            <w:vAlign w:val="center"/>
          </w:tcPr>
          <w:p w14:paraId="79B71028" w14:textId="77777777" w:rsidR="00F1711A" w:rsidRPr="00DD4A76" w:rsidRDefault="00F1711A" w:rsidP="003A04D5">
            <w:pPr>
              <w:jc w:val="center"/>
            </w:pPr>
            <w:r w:rsidRPr="00DD4A76">
              <w:rPr>
                <w:rFonts w:hint="eastAsia"/>
              </w:rPr>
              <w:t>確認事項</w:t>
            </w:r>
          </w:p>
        </w:tc>
      </w:tr>
      <w:tr w:rsidR="00F1711A" w:rsidRPr="00DD4A76" w14:paraId="6C44C6A0" w14:textId="77777777" w:rsidTr="003A04D5">
        <w:trPr>
          <w:cnfStyle w:val="000000100000" w:firstRow="0" w:lastRow="0" w:firstColumn="0" w:lastColumn="0" w:oddVBand="0" w:evenVBand="0" w:oddHBand="1" w:evenHBand="0" w:firstRowFirstColumn="0" w:firstRowLastColumn="0" w:lastRowFirstColumn="0" w:lastRowLastColumn="0"/>
          <w:trHeight w:val="737"/>
        </w:trPr>
        <w:tc>
          <w:tcPr>
            <w:tcW w:w="731" w:type="dxa"/>
            <w:vAlign w:val="center"/>
          </w:tcPr>
          <w:p w14:paraId="6B9C450A" w14:textId="77777777" w:rsidR="00F1711A" w:rsidRPr="00DD4A76" w:rsidRDefault="00F1711A" w:rsidP="003A04D5">
            <w:pPr>
              <w:jc w:val="center"/>
            </w:pPr>
            <w:r w:rsidRPr="00DD4A76">
              <w:rPr>
                <w:rFonts w:hint="eastAsia"/>
              </w:rPr>
              <w:t>1</w:t>
            </w:r>
          </w:p>
        </w:tc>
        <w:tc>
          <w:tcPr>
            <w:tcW w:w="9118" w:type="dxa"/>
            <w:vAlign w:val="center"/>
          </w:tcPr>
          <w:p w14:paraId="651185BE" w14:textId="77777777" w:rsidR="00F1711A" w:rsidRPr="00DD4A76" w:rsidRDefault="00F1711A" w:rsidP="003A04D5">
            <w:r w:rsidRPr="00DD4A76">
              <w:rPr>
                <w:rFonts w:hint="eastAsia"/>
              </w:rPr>
              <w:t>初めて利用するネットショップや</w:t>
            </w:r>
            <w:r w:rsidRPr="00DD4A76">
              <w:rPr>
                <w:rFonts w:hint="eastAsia"/>
              </w:rPr>
              <w:t>Web</w:t>
            </w:r>
            <w:r w:rsidRPr="00DD4A76">
              <w:rPr>
                <w:rFonts w:hint="eastAsia"/>
              </w:rPr>
              <w:t>のサービスでは、利用規約やプライバシーポリシーを確認している</w:t>
            </w:r>
          </w:p>
        </w:tc>
      </w:tr>
      <w:tr w:rsidR="00F1711A" w:rsidRPr="00DD4A76" w14:paraId="790734BD" w14:textId="77777777" w:rsidTr="003A04D5">
        <w:trPr>
          <w:trHeight w:val="737"/>
        </w:trPr>
        <w:tc>
          <w:tcPr>
            <w:tcW w:w="731" w:type="dxa"/>
            <w:vAlign w:val="center"/>
          </w:tcPr>
          <w:p w14:paraId="2584EAF4" w14:textId="77777777" w:rsidR="00F1711A" w:rsidRPr="00DD4A76" w:rsidRDefault="00F1711A" w:rsidP="003A04D5">
            <w:pPr>
              <w:jc w:val="center"/>
            </w:pPr>
            <w:r w:rsidRPr="00DD4A76">
              <w:rPr>
                <w:rFonts w:hint="eastAsia"/>
              </w:rPr>
              <w:t>2</w:t>
            </w:r>
          </w:p>
        </w:tc>
        <w:tc>
          <w:tcPr>
            <w:tcW w:w="9118" w:type="dxa"/>
            <w:vAlign w:val="center"/>
          </w:tcPr>
          <w:p w14:paraId="77364BCF" w14:textId="77777777" w:rsidR="00F1711A" w:rsidRPr="00DD4A76" w:rsidRDefault="00F1711A" w:rsidP="003A04D5">
            <w:r w:rsidRPr="00DD4A76">
              <w:rPr>
                <w:rFonts w:hint="eastAsia"/>
              </w:rPr>
              <w:t>画像をインターネットに投稿するときは、そこから自分や友人の個人情報が判らないか確認している</w:t>
            </w:r>
          </w:p>
        </w:tc>
      </w:tr>
      <w:tr w:rsidR="00F1711A" w:rsidRPr="00DD4A76" w14:paraId="40E942E3" w14:textId="77777777" w:rsidTr="003A04D5">
        <w:trPr>
          <w:cnfStyle w:val="000000100000" w:firstRow="0" w:lastRow="0" w:firstColumn="0" w:lastColumn="0" w:oddVBand="0" w:evenVBand="0" w:oddHBand="1" w:evenHBand="0" w:firstRowFirstColumn="0" w:firstRowLastColumn="0" w:lastRowFirstColumn="0" w:lastRowLastColumn="0"/>
          <w:trHeight w:val="737"/>
        </w:trPr>
        <w:tc>
          <w:tcPr>
            <w:tcW w:w="731" w:type="dxa"/>
            <w:vAlign w:val="center"/>
          </w:tcPr>
          <w:p w14:paraId="247F3045" w14:textId="77777777" w:rsidR="00F1711A" w:rsidRPr="00DD4A76" w:rsidRDefault="00F1711A" w:rsidP="003A04D5">
            <w:pPr>
              <w:jc w:val="center"/>
            </w:pPr>
            <w:r w:rsidRPr="00DD4A76">
              <w:rPr>
                <w:rFonts w:hint="eastAsia"/>
              </w:rPr>
              <w:t>3</w:t>
            </w:r>
          </w:p>
        </w:tc>
        <w:tc>
          <w:tcPr>
            <w:tcW w:w="9118" w:type="dxa"/>
            <w:vAlign w:val="center"/>
          </w:tcPr>
          <w:p w14:paraId="3E6B996A" w14:textId="77777777" w:rsidR="00F1711A" w:rsidRPr="00DD4A76" w:rsidRDefault="00F1711A" w:rsidP="003A04D5">
            <w:r w:rsidRPr="00DD4A76">
              <w:rPr>
                <w:rFonts w:hint="eastAsia"/>
              </w:rPr>
              <w:t>セキュリティソフトをインストールしている</w:t>
            </w:r>
          </w:p>
        </w:tc>
      </w:tr>
      <w:tr w:rsidR="00F1711A" w:rsidRPr="00DD4A76" w14:paraId="1E1BE335" w14:textId="77777777" w:rsidTr="003A04D5">
        <w:trPr>
          <w:trHeight w:val="737"/>
        </w:trPr>
        <w:tc>
          <w:tcPr>
            <w:tcW w:w="731" w:type="dxa"/>
            <w:vAlign w:val="center"/>
          </w:tcPr>
          <w:p w14:paraId="4FB7CDF7" w14:textId="77777777" w:rsidR="00F1711A" w:rsidRPr="00DD4A76" w:rsidRDefault="00F1711A" w:rsidP="003A04D5">
            <w:pPr>
              <w:jc w:val="center"/>
            </w:pPr>
            <w:r w:rsidRPr="00DD4A76">
              <w:rPr>
                <w:rFonts w:hint="eastAsia"/>
              </w:rPr>
              <w:t>4</w:t>
            </w:r>
          </w:p>
        </w:tc>
        <w:tc>
          <w:tcPr>
            <w:tcW w:w="9118" w:type="dxa"/>
            <w:vAlign w:val="center"/>
          </w:tcPr>
          <w:p w14:paraId="59654BDB" w14:textId="77777777" w:rsidR="00F1711A" w:rsidRPr="00DD4A76" w:rsidRDefault="00F1711A" w:rsidP="003A04D5">
            <w:r w:rsidRPr="00DD4A76">
              <w:rPr>
                <w:rFonts w:hint="eastAsia"/>
              </w:rPr>
              <w:t>定期的に</w:t>
            </w:r>
            <w:r w:rsidRPr="00DD4A76">
              <w:rPr>
                <w:rFonts w:hint="eastAsia"/>
              </w:rPr>
              <w:t>OS</w:t>
            </w:r>
            <w:r w:rsidRPr="00DD4A76">
              <w:rPr>
                <w:rFonts w:hint="eastAsia"/>
              </w:rPr>
              <w:t>のアップデートをしている</w:t>
            </w:r>
          </w:p>
        </w:tc>
      </w:tr>
      <w:tr w:rsidR="00F1711A" w:rsidRPr="00DD4A76" w14:paraId="794C6C20" w14:textId="77777777" w:rsidTr="003A04D5">
        <w:trPr>
          <w:cnfStyle w:val="000000100000" w:firstRow="0" w:lastRow="0" w:firstColumn="0" w:lastColumn="0" w:oddVBand="0" w:evenVBand="0" w:oddHBand="1" w:evenHBand="0" w:firstRowFirstColumn="0" w:firstRowLastColumn="0" w:lastRowFirstColumn="0" w:lastRowLastColumn="0"/>
          <w:trHeight w:val="737"/>
        </w:trPr>
        <w:tc>
          <w:tcPr>
            <w:tcW w:w="731" w:type="dxa"/>
            <w:vAlign w:val="center"/>
          </w:tcPr>
          <w:p w14:paraId="2EE82925" w14:textId="77777777" w:rsidR="00F1711A" w:rsidRPr="00DD4A76" w:rsidRDefault="00F1711A" w:rsidP="003A04D5">
            <w:pPr>
              <w:jc w:val="center"/>
            </w:pPr>
            <w:r w:rsidRPr="00DD4A76">
              <w:rPr>
                <w:rFonts w:hint="eastAsia"/>
              </w:rPr>
              <w:t>5</w:t>
            </w:r>
          </w:p>
        </w:tc>
        <w:tc>
          <w:tcPr>
            <w:tcW w:w="9118" w:type="dxa"/>
            <w:vAlign w:val="center"/>
          </w:tcPr>
          <w:p w14:paraId="1B7F2F75" w14:textId="2D46DD76" w:rsidR="00F1711A" w:rsidRPr="00DD4A76" w:rsidRDefault="00F1711A" w:rsidP="003A04D5">
            <w:r w:rsidRPr="00DD4A76">
              <w:rPr>
                <w:rFonts w:hint="eastAsia"/>
              </w:rPr>
              <w:t>定期的にウ</w:t>
            </w:r>
            <w:r w:rsidR="0031112A">
              <w:rPr>
                <w:rFonts w:hint="eastAsia"/>
              </w:rPr>
              <w:t>ィ</w:t>
            </w:r>
            <w:r w:rsidRPr="00DD4A76">
              <w:rPr>
                <w:rFonts w:hint="eastAsia"/>
              </w:rPr>
              <w:t>ルス定義ファイルを更新している</w:t>
            </w:r>
          </w:p>
        </w:tc>
      </w:tr>
      <w:tr w:rsidR="00F1711A" w:rsidRPr="00DD4A76" w14:paraId="32389D40" w14:textId="77777777" w:rsidTr="003A04D5">
        <w:trPr>
          <w:trHeight w:val="737"/>
        </w:trPr>
        <w:tc>
          <w:tcPr>
            <w:tcW w:w="731" w:type="dxa"/>
            <w:vAlign w:val="center"/>
          </w:tcPr>
          <w:p w14:paraId="03DCF28D" w14:textId="77777777" w:rsidR="00F1711A" w:rsidRPr="00DD4A76" w:rsidRDefault="00F1711A" w:rsidP="003A04D5">
            <w:pPr>
              <w:jc w:val="center"/>
            </w:pPr>
            <w:r w:rsidRPr="00DD4A76">
              <w:rPr>
                <w:rFonts w:hint="eastAsia"/>
              </w:rPr>
              <w:t>6</w:t>
            </w:r>
          </w:p>
        </w:tc>
        <w:tc>
          <w:tcPr>
            <w:tcW w:w="9118" w:type="dxa"/>
            <w:vAlign w:val="center"/>
          </w:tcPr>
          <w:p w14:paraId="4E51C67E" w14:textId="11E7D904" w:rsidR="00F1711A" w:rsidRPr="00DD4A76" w:rsidRDefault="00F1711A" w:rsidP="003A04D5">
            <w:r w:rsidRPr="00DD4A76">
              <w:rPr>
                <w:rFonts w:hint="eastAsia"/>
              </w:rPr>
              <w:t>ウ</w:t>
            </w:r>
            <w:r w:rsidR="00143483">
              <w:rPr>
                <w:rFonts w:hint="eastAsia"/>
              </w:rPr>
              <w:t>イ</w:t>
            </w:r>
            <w:r w:rsidRPr="00DD4A76">
              <w:rPr>
                <w:rFonts w:hint="eastAsia"/>
              </w:rPr>
              <w:t>ルスに感染した場合の対処方法を理解し、実践できる</w:t>
            </w:r>
          </w:p>
        </w:tc>
      </w:tr>
      <w:tr w:rsidR="00F1711A" w:rsidRPr="00DD4A76" w14:paraId="1E028236" w14:textId="77777777" w:rsidTr="003A04D5">
        <w:trPr>
          <w:cnfStyle w:val="000000100000" w:firstRow="0" w:lastRow="0" w:firstColumn="0" w:lastColumn="0" w:oddVBand="0" w:evenVBand="0" w:oddHBand="1" w:evenHBand="0" w:firstRowFirstColumn="0" w:firstRowLastColumn="0" w:lastRowFirstColumn="0" w:lastRowLastColumn="0"/>
          <w:trHeight w:val="737"/>
        </w:trPr>
        <w:tc>
          <w:tcPr>
            <w:tcW w:w="731" w:type="dxa"/>
            <w:vAlign w:val="center"/>
          </w:tcPr>
          <w:p w14:paraId="40F5730C" w14:textId="77777777" w:rsidR="00F1711A" w:rsidRPr="00DD4A76" w:rsidRDefault="00F1711A" w:rsidP="003A04D5">
            <w:pPr>
              <w:jc w:val="center"/>
            </w:pPr>
            <w:r w:rsidRPr="00DD4A76">
              <w:rPr>
                <w:rFonts w:hint="eastAsia"/>
              </w:rPr>
              <w:t>7</w:t>
            </w:r>
          </w:p>
        </w:tc>
        <w:tc>
          <w:tcPr>
            <w:tcW w:w="9118" w:type="dxa"/>
            <w:vAlign w:val="center"/>
          </w:tcPr>
          <w:p w14:paraId="234B6230" w14:textId="77777777" w:rsidR="00F1711A" w:rsidRPr="00DD4A76" w:rsidRDefault="00F1711A" w:rsidP="003A04D5">
            <w:r w:rsidRPr="00DD4A76">
              <w:rPr>
                <w:rFonts w:hint="eastAsia"/>
              </w:rPr>
              <w:t>パスワードを付箋に書いてパソコンに貼るなど、人目につくところに記載していない</w:t>
            </w:r>
          </w:p>
        </w:tc>
      </w:tr>
      <w:tr w:rsidR="00F1711A" w:rsidRPr="00DD4A76" w14:paraId="035C4F19" w14:textId="77777777" w:rsidTr="003A04D5">
        <w:trPr>
          <w:trHeight w:val="737"/>
        </w:trPr>
        <w:tc>
          <w:tcPr>
            <w:tcW w:w="731" w:type="dxa"/>
            <w:vAlign w:val="center"/>
          </w:tcPr>
          <w:p w14:paraId="614A22FD" w14:textId="77777777" w:rsidR="00F1711A" w:rsidRPr="00DD4A76" w:rsidRDefault="00F1711A" w:rsidP="003A04D5">
            <w:pPr>
              <w:jc w:val="center"/>
            </w:pPr>
            <w:r w:rsidRPr="00DD4A76">
              <w:rPr>
                <w:rFonts w:hint="eastAsia"/>
              </w:rPr>
              <w:t>8</w:t>
            </w:r>
          </w:p>
        </w:tc>
        <w:tc>
          <w:tcPr>
            <w:tcW w:w="9118" w:type="dxa"/>
            <w:vAlign w:val="center"/>
          </w:tcPr>
          <w:p w14:paraId="742D27C9" w14:textId="77777777" w:rsidR="00F1711A" w:rsidRPr="00DD4A76" w:rsidRDefault="00F1711A" w:rsidP="003A04D5">
            <w:r w:rsidRPr="00DD4A76">
              <w:rPr>
                <w:rFonts w:hint="eastAsia"/>
              </w:rPr>
              <w:t>パスワードをわかりにくいものにして、定期的に変更している</w:t>
            </w:r>
          </w:p>
        </w:tc>
      </w:tr>
      <w:tr w:rsidR="00F1711A" w:rsidRPr="00DD4A76" w14:paraId="305293E5" w14:textId="77777777" w:rsidTr="003A04D5">
        <w:trPr>
          <w:cnfStyle w:val="000000100000" w:firstRow="0" w:lastRow="0" w:firstColumn="0" w:lastColumn="0" w:oddVBand="0" w:evenVBand="0" w:oddHBand="1" w:evenHBand="0" w:firstRowFirstColumn="0" w:firstRowLastColumn="0" w:lastRowFirstColumn="0" w:lastRowLastColumn="0"/>
          <w:trHeight w:val="737"/>
        </w:trPr>
        <w:tc>
          <w:tcPr>
            <w:tcW w:w="731" w:type="dxa"/>
            <w:vAlign w:val="center"/>
          </w:tcPr>
          <w:p w14:paraId="075315FA" w14:textId="77777777" w:rsidR="00F1711A" w:rsidRPr="00DD4A76" w:rsidRDefault="00F1711A" w:rsidP="003A04D5">
            <w:pPr>
              <w:jc w:val="center"/>
            </w:pPr>
            <w:r w:rsidRPr="00DD4A76">
              <w:rPr>
                <w:rFonts w:hint="eastAsia"/>
              </w:rPr>
              <w:t>9</w:t>
            </w:r>
          </w:p>
        </w:tc>
        <w:tc>
          <w:tcPr>
            <w:tcW w:w="9118" w:type="dxa"/>
            <w:vAlign w:val="center"/>
          </w:tcPr>
          <w:p w14:paraId="197ECB86" w14:textId="77777777" w:rsidR="00F1711A" w:rsidRPr="00DD4A76" w:rsidRDefault="00F1711A" w:rsidP="003A04D5">
            <w:r w:rsidRPr="00DD4A76">
              <w:rPr>
                <w:rFonts w:hint="eastAsia"/>
              </w:rPr>
              <w:t>ネットショッピングやネットオークションで、どんなトラブルが起こり得るか知っている</w:t>
            </w:r>
          </w:p>
        </w:tc>
      </w:tr>
      <w:tr w:rsidR="00F1711A" w:rsidRPr="00DD4A76" w14:paraId="380661ED" w14:textId="77777777" w:rsidTr="003A04D5">
        <w:trPr>
          <w:trHeight w:val="737"/>
        </w:trPr>
        <w:tc>
          <w:tcPr>
            <w:tcW w:w="731" w:type="dxa"/>
            <w:vAlign w:val="center"/>
          </w:tcPr>
          <w:p w14:paraId="6B008537" w14:textId="77777777" w:rsidR="00F1711A" w:rsidRPr="00DD4A76" w:rsidRDefault="00F1711A" w:rsidP="003A04D5">
            <w:pPr>
              <w:jc w:val="center"/>
            </w:pPr>
            <w:r w:rsidRPr="00DD4A76">
              <w:rPr>
                <w:rFonts w:hint="eastAsia"/>
              </w:rPr>
              <w:t>10</w:t>
            </w:r>
          </w:p>
        </w:tc>
        <w:tc>
          <w:tcPr>
            <w:tcW w:w="9118" w:type="dxa"/>
            <w:vAlign w:val="center"/>
          </w:tcPr>
          <w:p w14:paraId="0E0384B2" w14:textId="77777777" w:rsidR="00F1711A" w:rsidRPr="00DD4A76" w:rsidRDefault="00F1711A" w:rsidP="003A04D5">
            <w:r w:rsidRPr="00DD4A76">
              <w:rPr>
                <w:rFonts w:hint="eastAsia"/>
              </w:rPr>
              <w:t>迷惑メール対策を行っている</w:t>
            </w:r>
          </w:p>
        </w:tc>
      </w:tr>
      <w:tr w:rsidR="00F1711A" w:rsidRPr="00DD4A76" w14:paraId="488EA59D" w14:textId="77777777" w:rsidTr="003A04D5">
        <w:trPr>
          <w:cnfStyle w:val="000000100000" w:firstRow="0" w:lastRow="0" w:firstColumn="0" w:lastColumn="0" w:oddVBand="0" w:evenVBand="0" w:oddHBand="1" w:evenHBand="0" w:firstRowFirstColumn="0" w:firstRowLastColumn="0" w:lastRowFirstColumn="0" w:lastRowLastColumn="0"/>
          <w:trHeight w:val="737"/>
        </w:trPr>
        <w:tc>
          <w:tcPr>
            <w:tcW w:w="731" w:type="dxa"/>
            <w:vAlign w:val="center"/>
          </w:tcPr>
          <w:p w14:paraId="67E7A2F4" w14:textId="77777777" w:rsidR="00F1711A" w:rsidRPr="00DD4A76" w:rsidRDefault="00F1711A" w:rsidP="003A04D5">
            <w:pPr>
              <w:jc w:val="center"/>
            </w:pPr>
            <w:r w:rsidRPr="00DD4A76">
              <w:rPr>
                <w:rFonts w:hint="eastAsia"/>
              </w:rPr>
              <w:t>11</w:t>
            </w:r>
          </w:p>
        </w:tc>
        <w:tc>
          <w:tcPr>
            <w:tcW w:w="9118" w:type="dxa"/>
            <w:vAlign w:val="center"/>
          </w:tcPr>
          <w:p w14:paraId="3C634D06" w14:textId="77777777" w:rsidR="00F1711A" w:rsidRPr="00DD4A76" w:rsidRDefault="00F1711A" w:rsidP="003A04D5">
            <w:r w:rsidRPr="00DD4A76">
              <w:rPr>
                <w:rFonts w:hint="eastAsia"/>
              </w:rPr>
              <w:t>フィッシング詐欺とは何かを知り、その判別方法を知っている</w:t>
            </w:r>
          </w:p>
        </w:tc>
      </w:tr>
      <w:tr w:rsidR="00F1711A" w:rsidRPr="00DD4A76" w14:paraId="266C9C2F" w14:textId="77777777" w:rsidTr="003A04D5">
        <w:trPr>
          <w:trHeight w:val="737"/>
        </w:trPr>
        <w:tc>
          <w:tcPr>
            <w:tcW w:w="731" w:type="dxa"/>
            <w:vAlign w:val="center"/>
          </w:tcPr>
          <w:p w14:paraId="237447FC" w14:textId="77777777" w:rsidR="00F1711A" w:rsidRPr="00DD4A76" w:rsidRDefault="00F1711A" w:rsidP="003A04D5">
            <w:pPr>
              <w:jc w:val="center"/>
            </w:pPr>
            <w:r w:rsidRPr="00DD4A76">
              <w:rPr>
                <w:rFonts w:hint="eastAsia"/>
              </w:rPr>
              <w:t>12</w:t>
            </w:r>
          </w:p>
        </w:tc>
        <w:tc>
          <w:tcPr>
            <w:tcW w:w="9118" w:type="dxa"/>
            <w:vAlign w:val="center"/>
          </w:tcPr>
          <w:p w14:paraId="3EFA611E" w14:textId="77777777" w:rsidR="00F1711A" w:rsidRPr="00DD4A76" w:rsidRDefault="00F1711A" w:rsidP="003A04D5">
            <w:r w:rsidRPr="00DD4A76">
              <w:rPr>
                <w:rFonts w:hint="eastAsia"/>
              </w:rPr>
              <w:t>スマートフォンや携帯電話をもし紛失したら、どういう対応を取ったらよいか知っている</w:t>
            </w:r>
          </w:p>
        </w:tc>
      </w:tr>
      <w:tr w:rsidR="00F1711A" w:rsidRPr="00DD4A76" w14:paraId="4DB1C1BB" w14:textId="77777777" w:rsidTr="003A04D5">
        <w:trPr>
          <w:cnfStyle w:val="000000100000" w:firstRow="0" w:lastRow="0" w:firstColumn="0" w:lastColumn="0" w:oddVBand="0" w:evenVBand="0" w:oddHBand="1" w:evenHBand="0" w:firstRowFirstColumn="0" w:firstRowLastColumn="0" w:lastRowFirstColumn="0" w:lastRowLastColumn="0"/>
          <w:trHeight w:val="737"/>
        </w:trPr>
        <w:tc>
          <w:tcPr>
            <w:tcW w:w="731" w:type="dxa"/>
            <w:vAlign w:val="center"/>
          </w:tcPr>
          <w:p w14:paraId="2FB07A36" w14:textId="77777777" w:rsidR="00F1711A" w:rsidRPr="00DD4A76" w:rsidRDefault="00F1711A" w:rsidP="003A04D5">
            <w:pPr>
              <w:jc w:val="center"/>
            </w:pPr>
            <w:r w:rsidRPr="00DD4A76">
              <w:rPr>
                <w:rFonts w:hint="eastAsia"/>
              </w:rPr>
              <w:t>13</w:t>
            </w:r>
          </w:p>
        </w:tc>
        <w:tc>
          <w:tcPr>
            <w:tcW w:w="9118" w:type="dxa"/>
            <w:vAlign w:val="center"/>
          </w:tcPr>
          <w:p w14:paraId="204D39DE" w14:textId="77777777" w:rsidR="00F1711A" w:rsidRPr="00DD4A76" w:rsidRDefault="00F1711A" w:rsidP="003A04D5">
            <w:r w:rsidRPr="00DD4A76">
              <w:rPr>
                <w:rFonts w:hint="eastAsia"/>
              </w:rPr>
              <w:t>公衆無線</w:t>
            </w:r>
            <w:r w:rsidRPr="00DD4A76">
              <w:rPr>
                <w:rFonts w:hint="eastAsia"/>
              </w:rPr>
              <w:t>LAN</w:t>
            </w:r>
            <w:r w:rsidRPr="00DD4A76">
              <w:rPr>
                <w:rFonts w:hint="eastAsia"/>
              </w:rPr>
              <w:t>の危険性を理解し、適切に利用している</w:t>
            </w:r>
          </w:p>
        </w:tc>
      </w:tr>
    </w:tbl>
    <w:p w14:paraId="3761F2BC" w14:textId="77777777" w:rsidR="00F1711A" w:rsidRDefault="00F1711A">
      <w:pPr>
        <w:widowControl/>
        <w:jc w:val="left"/>
      </w:pPr>
      <w:r>
        <w:rPr>
          <w:rFonts w:hint="eastAsia"/>
        </w:rPr>
        <w:br w:type="page"/>
      </w:r>
    </w:p>
    <w:p w14:paraId="43A9DAEE" w14:textId="77777777" w:rsidR="000B2D0A" w:rsidRDefault="000B2D0A" w:rsidP="000F7B63">
      <w:pPr>
        <w:pStyle w:val="3"/>
        <w:ind w:left="840"/>
      </w:pPr>
      <w:r>
        <w:rPr>
          <w:rFonts w:hint="eastAsia"/>
        </w:rPr>
        <w:lastRenderedPageBreak/>
        <w:t>トラブルと隣合わせのインターネット！万全の準備を！！</w:t>
      </w:r>
    </w:p>
    <w:p w14:paraId="6640C4FC" w14:textId="77777777" w:rsidR="000B2D0A" w:rsidRDefault="000B2D0A" w:rsidP="000B2D0A">
      <w:r>
        <w:rPr>
          <w:rFonts w:hint="eastAsia"/>
        </w:rPr>
        <w:t>様々な用途に活用できるインターネットですが、インターネットに接続した時点で危険が降りかかってくるということを理解しておく必要があります。</w:t>
      </w:r>
    </w:p>
    <w:p w14:paraId="5DD1E04C" w14:textId="77777777" w:rsidR="000B2D0A" w:rsidRDefault="000B2D0A" w:rsidP="000B2D0A">
      <w:r>
        <w:rPr>
          <w:rFonts w:hint="eastAsia"/>
        </w:rPr>
        <w:t>インターネットで様々な情報を閲覧できるということは、インターネットに接続しているほかのパソコンから自分のパソコンが見えている可能性があります。つまり、インターネットに接続しているということは、全世界のパソコンと接続していることを意味します。</w:t>
      </w:r>
    </w:p>
    <w:p w14:paraId="57969AE6" w14:textId="491FB8C3" w:rsidR="000B2D0A" w:rsidRDefault="000B2D0A" w:rsidP="000B2D0A">
      <w:r>
        <w:rPr>
          <w:rFonts w:hint="eastAsia"/>
        </w:rPr>
        <w:t>そんな中で、あなたは友人の住所録やプライベートな写真を管理しているのです。また、クレジットカードを使ってネットショッピングもするでしょう。</w:t>
      </w:r>
      <w:commentRangeStart w:id="5"/>
      <w:commentRangeStart w:id="6"/>
      <w:r>
        <w:rPr>
          <w:rFonts w:hint="eastAsia"/>
        </w:rPr>
        <w:t>さらには、</w:t>
      </w:r>
      <w:del w:id="7" w:author="教務課）田村" w:date="2015-03-20T13:48:00Z">
        <w:r w:rsidDel="00A4199B">
          <w:rPr>
            <w:rFonts w:hint="eastAsia"/>
          </w:rPr>
          <w:delText>スマホ（</w:delText>
        </w:r>
      </w:del>
      <w:r>
        <w:rPr>
          <w:rFonts w:hint="eastAsia"/>
        </w:rPr>
        <w:t>スマートフォン</w:t>
      </w:r>
      <w:del w:id="8" w:author="教務課）田村" w:date="2015-03-20T13:48:00Z">
        <w:r w:rsidDel="00A4199B">
          <w:rPr>
            <w:rFonts w:hint="eastAsia"/>
          </w:rPr>
          <w:delText>）</w:delText>
        </w:r>
      </w:del>
      <w:r>
        <w:rPr>
          <w:rFonts w:hint="eastAsia"/>
        </w:rPr>
        <w:t>や</w:t>
      </w:r>
      <w:del w:id="9" w:author="教務課）田村" w:date="2015-03-20T13:49:00Z">
        <w:r w:rsidDel="00A4199B">
          <w:rPr>
            <w:rFonts w:hint="eastAsia"/>
          </w:rPr>
          <w:delText>ケータイ（</w:delText>
        </w:r>
      </w:del>
      <w:r>
        <w:rPr>
          <w:rFonts w:hint="eastAsia"/>
        </w:rPr>
        <w:t>携帯電話</w:t>
      </w:r>
      <w:del w:id="10" w:author="教務課）田村" w:date="2015-03-20T13:49:00Z">
        <w:r w:rsidDel="00A4199B">
          <w:rPr>
            <w:rFonts w:hint="eastAsia"/>
          </w:rPr>
          <w:delText>）</w:delText>
        </w:r>
      </w:del>
      <w:r>
        <w:rPr>
          <w:rFonts w:hint="eastAsia"/>
        </w:rPr>
        <w:t>を</w:t>
      </w:r>
      <w:commentRangeEnd w:id="5"/>
      <w:r w:rsidR="0048330D">
        <w:rPr>
          <w:rStyle w:val="af1"/>
          <w:rFonts w:hint="eastAsia"/>
        </w:rPr>
        <w:commentReference w:id="5"/>
      </w:r>
      <w:commentRangeEnd w:id="6"/>
      <w:r w:rsidR="00E87DDA">
        <w:rPr>
          <w:rStyle w:val="af1"/>
          <w:rFonts w:hint="eastAsia"/>
        </w:rPr>
        <w:commentReference w:id="6"/>
      </w:r>
      <w:r>
        <w:rPr>
          <w:rFonts w:hint="eastAsia"/>
        </w:rPr>
        <w:t>定期券代わりに使っているかもしれません。ありとあらゆる大切な情報が入っていることは考えるまでもなくわかりますよね。</w:t>
      </w:r>
    </w:p>
    <w:p w14:paraId="47C15AD9" w14:textId="77777777" w:rsidR="000B2D0A" w:rsidRDefault="000B2D0A" w:rsidP="000B2D0A">
      <w:r>
        <w:rPr>
          <w:rFonts w:hint="eastAsia"/>
        </w:rPr>
        <w:t>そこに悪いことをしようと考えているユーザーがいたとすると・・・</w:t>
      </w:r>
    </w:p>
    <w:p w14:paraId="5FC702E2" w14:textId="77777777" w:rsidR="000B2D0A" w:rsidRDefault="000B2D0A" w:rsidP="000B2D0A">
      <w:r>
        <w:rPr>
          <w:rFonts w:hint="eastAsia"/>
        </w:rPr>
        <w:t>インターネットにおけるトラブルで有名なものはウイルス（コンピューターウイルス）などの不正なプログラムです。残念なことに世界中のユーザーの中には、インターネットを利用して不正なプログラムをばらまこうとするような悪いユーザーも存在します。また、他人の情報を盗み出して悪用しようとしているユーザーもいます。</w:t>
      </w:r>
    </w:p>
    <w:p w14:paraId="70C67FF3" w14:textId="77777777" w:rsidR="000B2D0A" w:rsidRDefault="000B2D0A" w:rsidP="000B2D0A">
      <w:r>
        <w:rPr>
          <w:rFonts w:hint="eastAsia"/>
        </w:rPr>
        <w:t>インターネットは便利で楽しい世界ですが、常にトラブルと隣り合わせであることを自覚しましょう。</w:t>
      </w:r>
    </w:p>
    <w:p w14:paraId="0A27840B" w14:textId="77777777" w:rsidR="00F1711A" w:rsidRDefault="00F1711A" w:rsidP="00F1711A">
      <w:pPr>
        <w:keepNext/>
        <w:jc w:val="center"/>
      </w:pPr>
      <w:r>
        <w:rPr>
          <w:rFonts w:hint="eastAsia"/>
          <w:noProof/>
        </w:rPr>
        <w:drawing>
          <wp:inline distT="0" distB="0" distL="0" distR="0" wp14:anchorId="303FA503" wp14:editId="14AA25BB">
            <wp:extent cx="5743575" cy="2828925"/>
            <wp:effectExtent l="0" t="0" r="9525" b="9525"/>
            <wp:docPr id="2" name="グラフ 2" title="参考グラフ"/>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90149BA" w14:textId="788AE579" w:rsidR="000B2D0A" w:rsidRDefault="00F1711A" w:rsidP="00F1711A">
      <w:pPr>
        <w:pStyle w:val="aa"/>
        <w:jc w:val="center"/>
      </w:pPr>
      <w:r>
        <w:rPr>
          <w:rFonts w:hint="eastAsia"/>
        </w:rPr>
        <w:t>グラフ</w:t>
      </w:r>
      <w:r>
        <w:rPr>
          <w:rFonts w:hint="eastAsia"/>
        </w:rPr>
        <w:t xml:space="preserve"> </w:t>
      </w:r>
      <w:r>
        <w:rPr>
          <w:rFonts w:hint="eastAsia"/>
        </w:rPr>
        <w:fldChar w:fldCharType="begin"/>
      </w:r>
      <w:r>
        <w:rPr>
          <w:rFonts w:hint="eastAsia"/>
        </w:rPr>
        <w:instrText xml:space="preserve"> SEQ </w:instrText>
      </w:r>
      <w:r>
        <w:rPr>
          <w:rFonts w:hint="eastAsia"/>
        </w:rPr>
        <w:instrText>グラフ</w:instrText>
      </w:r>
      <w:r>
        <w:rPr>
          <w:rFonts w:hint="eastAsia"/>
        </w:rPr>
        <w:instrText xml:space="preserve"> \* ARABIC </w:instrText>
      </w:r>
      <w:r>
        <w:rPr>
          <w:rFonts w:hint="eastAsia"/>
        </w:rPr>
        <w:fldChar w:fldCharType="separate"/>
      </w:r>
      <w:r w:rsidR="0046731E">
        <w:rPr>
          <w:noProof/>
        </w:rPr>
        <w:t>2</w:t>
      </w:r>
      <w:r>
        <w:rPr>
          <w:rFonts w:hint="eastAsia"/>
        </w:rPr>
        <w:fldChar w:fldCharType="end"/>
      </w:r>
      <w:r w:rsidR="0037372B">
        <w:rPr>
          <w:rFonts w:hint="eastAsia"/>
        </w:rPr>
        <w:t>_</w:t>
      </w:r>
      <w:r w:rsidRPr="000A143D">
        <w:rPr>
          <w:rFonts w:hint="eastAsia"/>
        </w:rPr>
        <w:t>インターネット利用の機能・サービス</w:t>
      </w:r>
    </w:p>
    <w:p w14:paraId="31763319" w14:textId="77777777" w:rsidR="000B2D0A" w:rsidRDefault="000B2D0A" w:rsidP="00F1711A">
      <w:pPr>
        <w:jc w:val="right"/>
        <w:rPr>
          <w:lang w:eastAsia="zh-TW"/>
        </w:rPr>
      </w:pPr>
      <w:commentRangeStart w:id="11"/>
      <w:r>
        <w:rPr>
          <w:rFonts w:hint="eastAsia"/>
          <w:lang w:eastAsia="zh-TW"/>
        </w:rPr>
        <w:t>（出典）総務省「平成</w:t>
      </w:r>
      <w:r>
        <w:rPr>
          <w:rFonts w:hint="eastAsia"/>
          <w:lang w:eastAsia="zh-TW"/>
        </w:rPr>
        <w:t>24</w:t>
      </w:r>
      <w:r>
        <w:rPr>
          <w:rFonts w:hint="eastAsia"/>
          <w:lang w:eastAsia="zh-TW"/>
        </w:rPr>
        <w:t>年通信利用動向調査」</w:t>
      </w:r>
      <w:commentRangeEnd w:id="11"/>
      <w:r w:rsidR="0048330D">
        <w:rPr>
          <w:rStyle w:val="af1"/>
          <w:rFonts w:hint="eastAsia"/>
        </w:rPr>
        <w:commentReference w:id="11"/>
      </w:r>
    </w:p>
    <w:p w14:paraId="1E930759" w14:textId="77777777" w:rsidR="00F1711A" w:rsidRDefault="00F1711A">
      <w:pPr>
        <w:widowControl/>
        <w:jc w:val="left"/>
        <w:rPr>
          <w:lang w:eastAsia="zh-TW"/>
        </w:rPr>
      </w:pPr>
      <w:r>
        <w:rPr>
          <w:rFonts w:hint="eastAsia"/>
          <w:lang w:eastAsia="zh-TW"/>
        </w:rPr>
        <w:br w:type="page"/>
      </w:r>
    </w:p>
    <w:p w14:paraId="098D9CD4" w14:textId="77777777" w:rsidR="000B2D0A" w:rsidRDefault="000B2D0A" w:rsidP="00F1711A">
      <w:pPr>
        <w:pStyle w:val="1"/>
      </w:pPr>
      <w:r>
        <w:rPr>
          <w:rFonts w:hint="eastAsia"/>
        </w:rPr>
        <w:lastRenderedPageBreak/>
        <w:t>個人情報の適切な取り扱い</w:t>
      </w:r>
    </w:p>
    <w:p w14:paraId="18C62D09" w14:textId="77777777" w:rsidR="000B2D0A" w:rsidRDefault="000B2D0A" w:rsidP="00F1711A">
      <w:pPr>
        <w:pStyle w:val="2"/>
      </w:pPr>
      <w:r>
        <w:rPr>
          <w:rFonts w:hint="eastAsia"/>
        </w:rPr>
        <w:t>個人情報は狙われている？</w:t>
      </w:r>
    </w:p>
    <w:p w14:paraId="05BA78B5" w14:textId="77777777" w:rsidR="000B2D0A" w:rsidRDefault="000B2D0A" w:rsidP="000B2D0A">
      <w:r>
        <w:rPr>
          <w:rFonts w:hint="eastAsia"/>
        </w:rPr>
        <w:t>SNS</w:t>
      </w:r>
      <w:r>
        <w:rPr>
          <w:rFonts w:hint="eastAsia"/>
        </w:rPr>
        <w:t>が普及し、様々な情報を友達から得たり、あなた自身が情報を発信したりすることもできるようになっています。しかし、ちょっと待ってください。あなたが何気なく入力した情報は、「いつ・どこで・誰に」見られたり、使われたりするかわかりません。情報を悪用される危険性はないでしょうか。また、そもそもよく耳にする「個人情報」とは何をさすのでしょうか。</w:t>
      </w:r>
    </w:p>
    <w:p w14:paraId="5DB56156" w14:textId="77777777" w:rsidR="000B2D0A" w:rsidRDefault="000B2D0A" w:rsidP="00F1711A">
      <w:pPr>
        <w:pStyle w:val="3"/>
        <w:ind w:left="840"/>
      </w:pPr>
      <w:r>
        <w:rPr>
          <w:rFonts w:hint="eastAsia"/>
        </w:rPr>
        <w:t>個人情報を利用しようとしている人が多くいます</w:t>
      </w:r>
    </w:p>
    <w:p w14:paraId="1264192E" w14:textId="77777777" w:rsidR="000B2D0A" w:rsidRDefault="000B2D0A" w:rsidP="000B2D0A">
      <w:r>
        <w:rPr>
          <w:rFonts w:hint="eastAsia"/>
        </w:rPr>
        <w:t>「個人情報保護の重要性」は、情報化の進展とともに大きく取り上げられるようになりました。ですが、必要以上に委縮することはありません。情報化社会の恩恵を受けつつ、被害を最小限にするためには、「個人情報とは何か」「どうすれば個人情報を守れるのか」ということを正しく理解すれば良いのです。</w:t>
      </w:r>
    </w:p>
    <w:p w14:paraId="2526B3A2" w14:textId="77777777" w:rsidR="000B2D0A" w:rsidRDefault="000B2D0A" w:rsidP="000B2D0A">
      <w:r>
        <w:rPr>
          <w:rFonts w:hint="eastAsia"/>
        </w:rPr>
        <w:t xml:space="preserve"> </w:t>
      </w:r>
    </w:p>
    <w:p w14:paraId="58C610FC" w14:textId="2A87D455" w:rsidR="000B2D0A" w:rsidRDefault="00F1711A" w:rsidP="00543523">
      <w:pPr>
        <w:pStyle w:val="4"/>
        <w:ind w:left="424"/>
      </w:pPr>
      <w:r w:rsidRPr="00BC0CC0">
        <w:rPr>
          <w:rFonts w:hint="eastAsia"/>
          <w:noProof/>
        </w:rPr>
        <w:drawing>
          <wp:anchor distT="0" distB="0" distL="114300" distR="114300" simplePos="0" relativeHeight="251663360" behindDoc="0" locked="0" layoutInCell="1" allowOverlap="1" wp14:anchorId="47C32FC1" wp14:editId="260BE3E5">
            <wp:simplePos x="0" y="0"/>
            <wp:positionH relativeFrom="margin">
              <wp:align>right</wp:align>
            </wp:positionH>
            <wp:positionV relativeFrom="paragraph">
              <wp:posOffset>28575</wp:posOffset>
            </wp:positionV>
            <wp:extent cx="3019320" cy="2266920"/>
            <wp:effectExtent l="0" t="19050" r="0" b="38735"/>
            <wp:wrapSquare wrapText="bothSides"/>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margin">
              <wp14:pctWidth>0</wp14:pctWidth>
            </wp14:sizeRelH>
            <wp14:sizeRelV relativeFrom="margin">
              <wp14:pctHeight>0</wp14:pctHeight>
            </wp14:sizeRelV>
          </wp:anchor>
        </w:drawing>
      </w:r>
      <w:r w:rsidR="000B2D0A">
        <w:rPr>
          <w:rFonts w:hint="eastAsia"/>
        </w:rPr>
        <w:t>個人情報とは何か</w:t>
      </w:r>
    </w:p>
    <w:p w14:paraId="41868A29" w14:textId="77777777" w:rsidR="000B2D0A" w:rsidRDefault="000B2D0A" w:rsidP="000B2D0A">
      <w:r>
        <w:rPr>
          <w:rFonts w:hint="eastAsia"/>
        </w:rPr>
        <w:t>個人情報とは、個人に関する情報であり、その中に含まれる氏名、生年月日、その他の記述により特定の個人を識別できるものです。また、ひとつの情報だけでは個人を特定できなくても、容易に手に入るほかの情報と組み合わせることで特定の個人を識別できるものも個人情報とされます。具体的には、図のような情報が個人情報にあたります。</w:t>
      </w:r>
    </w:p>
    <w:p w14:paraId="616F0EF9" w14:textId="77777777" w:rsidR="000B2D0A" w:rsidRDefault="000B2D0A" w:rsidP="00543523">
      <w:pPr>
        <w:pStyle w:val="4"/>
        <w:ind w:left="424"/>
      </w:pPr>
      <w:r>
        <w:rPr>
          <w:rFonts w:hint="eastAsia"/>
        </w:rPr>
        <w:t>個人情報の取り扱いについて</w:t>
      </w:r>
    </w:p>
    <w:p w14:paraId="7C9E5C9E" w14:textId="77777777" w:rsidR="000B2D0A" w:rsidRDefault="000B2D0A" w:rsidP="000B2D0A">
      <w:r>
        <w:rPr>
          <w:rFonts w:hint="eastAsia"/>
        </w:rPr>
        <w:t>個人情報保護法では、国や地方公共団体、個人情報取扱事業者における、個人情報の適切な利用について規定しています。法律の知識も踏まえ、安全に楽しく情報化社会を生きていく知恵を身に付けることが大切です。</w:t>
      </w:r>
    </w:p>
    <w:tbl>
      <w:tblPr>
        <w:tblStyle w:val="af8"/>
        <w:tblW w:w="0" w:type="auto"/>
        <w:tblBorders>
          <w:top w:val="thinThickLargeGap" w:sz="24" w:space="0" w:color="5B9BD5" w:themeColor="accent1"/>
          <w:left w:val="thinThickLargeGap" w:sz="24" w:space="0" w:color="5B9BD5" w:themeColor="accent1"/>
          <w:bottom w:val="thickThinLargeGap" w:sz="24" w:space="0" w:color="5B9BD5" w:themeColor="accent1"/>
          <w:right w:val="thickThinLargeGap" w:sz="24" w:space="0" w:color="5B9BD5" w:themeColor="accent1"/>
          <w:insideH w:val="none" w:sz="0" w:space="0" w:color="auto"/>
          <w:insideV w:val="none" w:sz="0" w:space="0" w:color="auto"/>
        </w:tblBorders>
        <w:tblLook w:val="04A0" w:firstRow="1" w:lastRow="0" w:firstColumn="1" w:lastColumn="0" w:noHBand="0" w:noVBand="1"/>
        <w:tblCaption w:val="用語解説"/>
      </w:tblPr>
      <w:tblGrid>
        <w:gridCol w:w="9646"/>
      </w:tblGrid>
      <w:tr w:rsidR="00B40D90" w14:paraId="301F39BA" w14:textId="77777777" w:rsidTr="00B40D90">
        <w:trPr>
          <w:tblHeader/>
        </w:trPr>
        <w:tc>
          <w:tcPr>
            <w:tcW w:w="9742" w:type="dxa"/>
          </w:tcPr>
          <w:p w14:paraId="6288AB44" w14:textId="7EF94AF7" w:rsidR="00B40D90" w:rsidRDefault="00B40D90" w:rsidP="00B40D90">
            <w:pPr>
              <w:ind w:firstLineChars="100" w:firstLine="211"/>
              <w:jc w:val="left"/>
            </w:pPr>
            <w:r w:rsidRPr="009304C1">
              <w:rPr>
                <w:rFonts w:hint="eastAsia"/>
                <w:b/>
              </w:rPr>
              <w:t>個人情報保護法とは</w:t>
            </w:r>
          </w:p>
        </w:tc>
      </w:tr>
      <w:tr w:rsidR="00B40D90" w14:paraId="61162264" w14:textId="77777777" w:rsidTr="00B40D90">
        <w:tc>
          <w:tcPr>
            <w:tcW w:w="9742" w:type="dxa"/>
          </w:tcPr>
          <w:p w14:paraId="38F66F3C" w14:textId="7CF82460" w:rsidR="00B40D90" w:rsidRDefault="00B40D90" w:rsidP="00CB7BAF">
            <w:r w:rsidRPr="009304C1">
              <w:rPr>
                <w:rFonts w:hint="eastAsia"/>
              </w:rPr>
              <w:t>「個人情報保護法」とは、平成</w:t>
            </w:r>
            <w:r w:rsidRPr="009304C1">
              <w:rPr>
                <w:rFonts w:hint="eastAsia"/>
              </w:rPr>
              <w:t>17</w:t>
            </w:r>
            <w:r w:rsidRPr="009304C1">
              <w:rPr>
                <w:rFonts w:hint="eastAsia"/>
              </w:rPr>
              <w:t>年から施行されたものであり、正式には「個人情報の保護に関する法律」といいます。個人情報の有用性に配慮しつつ、個人の権利利益を保護することを目的としています。</w:t>
            </w:r>
          </w:p>
        </w:tc>
      </w:tr>
    </w:tbl>
    <w:p w14:paraId="3436749B" w14:textId="6D893A74" w:rsidR="00B40D90" w:rsidRDefault="00B40D90" w:rsidP="00B40D90">
      <w:pPr>
        <w:pStyle w:val="aa"/>
        <w:jc w:val="center"/>
        <w:rPr>
          <w:lang w:eastAsia="zh-TW"/>
        </w:rPr>
      </w:pPr>
      <w:r>
        <w:rPr>
          <w:rFonts w:hint="eastAsia"/>
          <w:lang w:eastAsia="zh-TW"/>
        </w:rPr>
        <w:t>用語解説</w:t>
      </w:r>
      <w:r>
        <w:rPr>
          <w:rFonts w:hint="eastAsia"/>
          <w:lang w:eastAsia="zh-TW"/>
        </w:rPr>
        <w:t xml:space="preserve"> </w:t>
      </w:r>
      <w:r>
        <w:fldChar w:fldCharType="begin"/>
      </w:r>
      <w:r>
        <w:rPr>
          <w:lang w:eastAsia="zh-TW"/>
        </w:rPr>
        <w:instrText xml:space="preserve"> </w:instrText>
      </w:r>
      <w:r>
        <w:rPr>
          <w:rFonts w:hint="eastAsia"/>
          <w:lang w:eastAsia="zh-TW"/>
        </w:rPr>
        <w:instrText xml:space="preserve">SEQ </w:instrText>
      </w:r>
      <w:r>
        <w:rPr>
          <w:rFonts w:hint="eastAsia"/>
          <w:lang w:eastAsia="zh-TW"/>
        </w:rPr>
        <w:instrText>用語解説</w:instrText>
      </w:r>
      <w:r>
        <w:rPr>
          <w:rFonts w:hint="eastAsia"/>
          <w:lang w:eastAsia="zh-TW"/>
        </w:rPr>
        <w:instrText xml:space="preserve"> \* ARABIC</w:instrText>
      </w:r>
      <w:r>
        <w:rPr>
          <w:lang w:eastAsia="zh-TW"/>
        </w:rPr>
        <w:instrText xml:space="preserve"> </w:instrText>
      </w:r>
      <w:r>
        <w:fldChar w:fldCharType="separate"/>
      </w:r>
      <w:r w:rsidR="0046731E">
        <w:rPr>
          <w:noProof/>
          <w:lang w:eastAsia="zh-TW"/>
        </w:rPr>
        <w:t>1</w:t>
      </w:r>
      <w:r>
        <w:fldChar w:fldCharType="end"/>
      </w:r>
      <w:r>
        <w:rPr>
          <w:rFonts w:hint="eastAsia"/>
          <w:lang w:eastAsia="zh-TW"/>
        </w:rPr>
        <w:t>_</w:t>
      </w:r>
      <w:r w:rsidRPr="009D7EA1">
        <w:rPr>
          <w:rFonts w:hint="eastAsia"/>
          <w:lang w:eastAsia="zh-TW"/>
        </w:rPr>
        <w:t>個人情報保護法</w:t>
      </w:r>
    </w:p>
    <w:p w14:paraId="54D249BB" w14:textId="77777777" w:rsidR="00A1448D" w:rsidRDefault="00A1448D">
      <w:pPr>
        <w:widowControl/>
        <w:jc w:val="left"/>
        <w:rPr>
          <w:lang w:eastAsia="zh-TW"/>
        </w:rPr>
      </w:pPr>
      <w:r>
        <w:rPr>
          <w:rFonts w:hint="eastAsia"/>
          <w:lang w:eastAsia="zh-TW"/>
        </w:rPr>
        <w:br w:type="page"/>
      </w:r>
    </w:p>
    <w:p w14:paraId="2263623A" w14:textId="77777777" w:rsidR="000B2D0A" w:rsidRDefault="000B2D0A" w:rsidP="00A1448D">
      <w:pPr>
        <w:pStyle w:val="2"/>
      </w:pPr>
      <w:r>
        <w:rPr>
          <w:rFonts w:hint="eastAsia"/>
        </w:rPr>
        <w:lastRenderedPageBreak/>
        <w:t>自分の個人情報を守るには？</w:t>
      </w:r>
    </w:p>
    <w:p w14:paraId="59BC15FF" w14:textId="77777777" w:rsidR="000B2D0A" w:rsidRDefault="000B2D0A" w:rsidP="000B2D0A">
      <w:r>
        <w:rPr>
          <w:rFonts w:hint="eastAsia"/>
        </w:rPr>
        <w:t>自分の個人情報を守るために、「具体的にどのようにすれば危険を防げるのか」について考えてみましょう。例えば、購入したことのないネットショッピングのサイトから商品紹介のメールが届くと、「自分の個人情報が不正流用された」と考えてしまいがちですが、必ずしもそうではありません。詳しく見てみましょう。</w:t>
      </w:r>
    </w:p>
    <w:p w14:paraId="1FA4CA0E" w14:textId="77777777" w:rsidR="000B2D0A" w:rsidRDefault="000B2D0A" w:rsidP="002F2233">
      <w:pPr>
        <w:pStyle w:val="3"/>
        <w:ind w:left="840"/>
      </w:pPr>
      <w:r>
        <w:rPr>
          <w:rFonts w:hint="eastAsia"/>
        </w:rPr>
        <w:t>利用規約やプライバシーポリシーを確認しよう</w:t>
      </w:r>
    </w:p>
    <w:p w14:paraId="0FE83C94" w14:textId="77777777" w:rsidR="000B2D0A" w:rsidRDefault="000B2D0A" w:rsidP="000B2D0A">
      <w:r>
        <w:rPr>
          <w:rFonts w:hint="eastAsia"/>
        </w:rPr>
        <w:t>インターネット上には、魅力的なショッピングサイトやお得な無料サービスなどが無数に存在します。これらの便益を享受したい気持ちはわかりますが、その前に、</w:t>
      </w:r>
      <w:r>
        <w:rPr>
          <w:rFonts w:hint="eastAsia"/>
        </w:rPr>
        <w:t>Web</w:t>
      </w:r>
      <w:r>
        <w:rPr>
          <w:rFonts w:hint="eastAsia"/>
        </w:rPr>
        <w:t>サイトの「利用規約」や「プライバシーポリシー」を確認して、安全に楽しむことが重要です。</w:t>
      </w:r>
    </w:p>
    <w:tbl>
      <w:tblPr>
        <w:tblStyle w:val="af8"/>
        <w:tblW w:w="0" w:type="auto"/>
        <w:tblBorders>
          <w:top w:val="thinThickLargeGap" w:sz="24" w:space="0" w:color="5B9BD5" w:themeColor="accent1"/>
          <w:left w:val="thinThickLargeGap" w:sz="24" w:space="0" w:color="5B9BD5" w:themeColor="accent1"/>
          <w:bottom w:val="thickThinLargeGap" w:sz="24" w:space="0" w:color="5B9BD5" w:themeColor="accent1"/>
          <w:right w:val="thickThinLargeGap" w:sz="24" w:space="0" w:color="5B9BD5" w:themeColor="accent1"/>
          <w:insideH w:val="none" w:sz="0" w:space="0" w:color="auto"/>
          <w:insideV w:val="none" w:sz="0" w:space="0" w:color="auto"/>
        </w:tblBorders>
        <w:tblLook w:val="04A0" w:firstRow="1" w:lastRow="0" w:firstColumn="1" w:lastColumn="0" w:noHBand="0" w:noVBand="1"/>
        <w:tblCaption w:val="用語解説"/>
      </w:tblPr>
      <w:tblGrid>
        <w:gridCol w:w="9646"/>
      </w:tblGrid>
      <w:tr w:rsidR="00B40D90" w14:paraId="0E94BD78" w14:textId="77777777" w:rsidTr="009731AF">
        <w:trPr>
          <w:tblHeader/>
        </w:trPr>
        <w:tc>
          <w:tcPr>
            <w:tcW w:w="9742" w:type="dxa"/>
          </w:tcPr>
          <w:p w14:paraId="39946FE0" w14:textId="35CAA46E" w:rsidR="00B40D90" w:rsidRDefault="00B40D90" w:rsidP="00B40D90">
            <w:pPr>
              <w:ind w:firstLineChars="100" w:firstLine="211"/>
              <w:jc w:val="left"/>
            </w:pPr>
            <w:r w:rsidRPr="006636E1">
              <w:rPr>
                <w:rFonts w:hint="eastAsia"/>
                <w:b/>
              </w:rPr>
              <w:t>利用規約</w:t>
            </w:r>
            <w:r>
              <w:rPr>
                <w:rFonts w:hint="eastAsia"/>
                <w:b/>
              </w:rPr>
              <w:t>とは</w:t>
            </w:r>
          </w:p>
        </w:tc>
      </w:tr>
      <w:tr w:rsidR="00B40D90" w14:paraId="48555E27" w14:textId="77777777" w:rsidTr="009731AF">
        <w:tc>
          <w:tcPr>
            <w:tcW w:w="9742" w:type="dxa"/>
          </w:tcPr>
          <w:p w14:paraId="7B3556F1" w14:textId="3D533104" w:rsidR="00B40D90" w:rsidRDefault="00B40D90" w:rsidP="00B40D90">
            <w:pPr>
              <w:jc w:val="left"/>
            </w:pPr>
            <w:r>
              <w:rPr>
                <w:rFonts w:hint="eastAsia"/>
              </w:rPr>
              <w:t>サービスの提供者側が、利用者に対してサービスを開始する前に提示する「サービス利用にあたっての規則」のこと。利用者からあらかじめ同意を取っておく形式が用いられている。利用規約には、サービス内容、プライバシーポリシー、禁止事項、免責事項などが主として記載されている。</w:t>
            </w:r>
          </w:p>
        </w:tc>
      </w:tr>
      <w:tr w:rsidR="00B40D90" w14:paraId="7DFD26CC" w14:textId="77777777" w:rsidTr="009731AF">
        <w:tc>
          <w:tcPr>
            <w:tcW w:w="9742" w:type="dxa"/>
          </w:tcPr>
          <w:p w14:paraId="0CB10443" w14:textId="2DACA5BA" w:rsidR="00B40D90" w:rsidRDefault="00B40D90" w:rsidP="00B40D90">
            <w:pPr>
              <w:ind w:firstLineChars="100" w:firstLine="211"/>
              <w:jc w:val="left"/>
            </w:pPr>
            <w:r w:rsidRPr="006636E1">
              <w:rPr>
                <w:rFonts w:hint="eastAsia"/>
                <w:b/>
              </w:rPr>
              <w:t>プライバシーポリシー</w:t>
            </w:r>
            <w:r>
              <w:rPr>
                <w:rFonts w:hint="eastAsia"/>
                <w:b/>
              </w:rPr>
              <w:t>とは</w:t>
            </w:r>
          </w:p>
        </w:tc>
      </w:tr>
      <w:tr w:rsidR="00B40D90" w14:paraId="608F2004" w14:textId="77777777" w:rsidTr="009731AF">
        <w:tc>
          <w:tcPr>
            <w:tcW w:w="9742" w:type="dxa"/>
          </w:tcPr>
          <w:p w14:paraId="6D473A29" w14:textId="7ED8967B" w:rsidR="00B40D90" w:rsidRPr="006636E1" w:rsidRDefault="00B40D90" w:rsidP="00CB7BAF">
            <w:pPr>
              <w:rPr>
                <w:b/>
              </w:rPr>
            </w:pPr>
            <w:r>
              <w:rPr>
                <w:rFonts w:hint="eastAsia"/>
              </w:rPr>
              <w:t>「個人情報保護方針」ともいい、日本語からも類推できるように、その</w:t>
            </w:r>
            <w:del w:id="12" w:author="情報科）山本" w:date="2015-03-20T09:35:00Z">
              <w:r w:rsidDel="00AE28B3">
                <w:rPr>
                  <w:rFonts w:hint="eastAsia"/>
                </w:rPr>
                <w:delText>ホームページ</w:delText>
              </w:r>
            </w:del>
            <w:ins w:id="13" w:author="情報科）山本" w:date="2015-03-20T09:35:00Z">
              <w:r>
                <w:rPr>
                  <w:rFonts w:hint="eastAsia"/>
                </w:rPr>
                <w:t>Web</w:t>
              </w:r>
              <w:r>
                <w:rPr>
                  <w:rFonts w:hint="eastAsia"/>
                </w:rPr>
                <w:t>サイト</w:t>
              </w:r>
            </w:ins>
            <w:r>
              <w:rPr>
                <w:rFonts w:hint="eastAsia"/>
              </w:rPr>
              <w:t>において「収集した個人情報をどう扱うのか」など、その企業や組織の考え方を表したもの。個人情報保護法の施行に合わせ、多くの企業や組織が、自社サイトに掲載するようになっている。企業によっては、独立させずに利用規約の一部となっている場合もある。</w:t>
            </w:r>
          </w:p>
        </w:tc>
      </w:tr>
    </w:tbl>
    <w:p w14:paraId="44946655" w14:textId="44C88435" w:rsidR="00B40D90" w:rsidRDefault="00B40D90" w:rsidP="00B40D90">
      <w:pPr>
        <w:pStyle w:val="aa"/>
        <w:jc w:val="center"/>
      </w:pPr>
      <w:r>
        <w:rPr>
          <w:rFonts w:hint="eastAsia"/>
        </w:rPr>
        <w:t>用語解説</w:t>
      </w:r>
      <w:r>
        <w:rPr>
          <w:rFonts w:hint="eastAsia"/>
        </w:rPr>
        <w:t xml:space="preserve"> </w:t>
      </w:r>
      <w:r>
        <w:fldChar w:fldCharType="begin"/>
      </w:r>
      <w:r>
        <w:instrText xml:space="preserve"> </w:instrText>
      </w:r>
      <w:r>
        <w:rPr>
          <w:rFonts w:hint="eastAsia"/>
        </w:rPr>
        <w:instrText xml:space="preserve">SEQ </w:instrText>
      </w:r>
      <w:r>
        <w:rPr>
          <w:rFonts w:hint="eastAsia"/>
        </w:rPr>
        <w:instrText>用語解説</w:instrText>
      </w:r>
      <w:r>
        <w:rPr>
          <w:rFonts w:hint="eastAsia"/>
        </w:rPr>
        <w:instrText xml:space="preserve"> \* ARABIC</w:instrText>
      </w:r>
      <w:r>
        <w:instrText xml:space="preserve"> </w:instrText>
      </w:r>
      <w:r>
        <w:fldChar w:fldCharType="separate"/>
      </w:r>
      <w:r w:rsidR="0046731E">
        <w:rPr>
          <w:noProof/>
        </w:rPr>
        <w:t>2</w:t>
      </w:r>
      <w:r>
        <w:fldChar w:fldCharType="end"/>
      </w:r>
      <w:r>
        <w:rPr>
          <w:rFonts w:hint="eastAsia"/>
        </w:rPr>
        <w:t>_</w:t>
      </w:r>
      <w:r w:rsidRPr="00842395">
        <w:rPr>
          <w:rFonts w:hint="eastAsia"/>
        </w:rPr>
        <w:t>利用規約とプライバシーポリシー</w:t>
      </w:r>
    </w:p>
    <w:p w14:paraId="13853A55" w14:textId="77777777" w:rsidR="002F2233" w:rsidRDefault="002F2233" w:rsidP="000B2D0A"/>
    <w:p w14:paraId="791B9442" w14:textId="146DC223" w:rsidR="000B2D0A" w:rsidRDefault="000B2D0A" w:rsidP="000B2D0A">
      <w:r>
        <w:rPr>
          <w:rFonts w:hint="eastAsia"/>
        </w:rPr>
        <w:t>一般には、「目的外の利用はしない」と書かれたケースが多いですが、企業・組織によっては「収集した個人情報を第三者に提供する場合がある」と明記されている場合もあります。そう書かれていれば、個人情報保護法に則った正式な手続きとして第三者に個人情報を提供できるので、極力個人情報を入力しないようにしましょう。また、それでもそのサービスを利用したい場合は、提供範囲や利用目的をよく確認して納得した</w:t>
      </w:r>
      <w:r w:rsidR="0037372B">
        <w:rPr>
          <w:rFonts w:hint="eastAsia"/>
        </w:rPr>
        <w:t>うえ</w:t>
      </w:r>
      <w:r>
        <w:rPr>
          <w:rFonts w:hint="eastAsia"/>
        </w:rPr>
        <w:t>で入力するようにしましょう。このように、プライバシーポリシーや利用規約は、どんな</w:t>
      </w:r>
      <w:r>
        <w:rPr>
          <w:rFonts w:hint="eastAsia"/>
        </w:rPr>
        <w:t>Web</w:t>
      </w:r>
      <w:r>
        <w:rPr>
          <w:rFonts w:hint="eastAsia"/>
        </w:rPr>
        <w:t>サイトであれ、初めて利用する際にはきちんと確認することが必要です。</w:t>
      </w:r>
    </w:p>
    <w:p w14:paraId="3213AFD3" w14:textId="77777777" w:rsidR="002F2233" w:rsidRDefault="002F2233" w:rsidP="000B2D0A"/>
    <w:p w14:paraId="384CF144" w14:textId="77777777" w:rsidR="002F2233" w:rsidRDefault="002F2233">
      <w:pPr>
        <w:widowControl/>
        <w:jc w:val="left"/>
      </w:pPr>
      <w:r>
        <w:rPr>
          <w:rFonts w:hint="eastAsia"/>
        </w:rPr>
        <w:br w:type="page"/>
      </w:r>
    </w:p>
    <w:p w14:paraId="7AD09FB5" w14:textId="77777777" w:rsidR="000B2D0A" w:rsidRDefault="000B2D0A" w:rsidP="002F2233">
      <w:pPr>
        <w:pStyle w:val="2"/>
      </w:pPr>
      <w:r>
        <w:rPr>
          <w:rFonts w:hint="eastAsia"/>
        </w:rPr>
        <w:lastRenderedPageBreak/>
        <w:t>他人の個人情報を尊重しているか？</w:t>
      </w:r>
    </w:p>
    <w:p w14:paraId="308BD313" w14:textId="77777777" w:rsidR="000B2D0A" w:rsidRDefault="000B2D0A" w:rsidP="000B2D0A">
      <w:r>
        <w:rPr>
          <w:rFonts w:hint="eastAsia"/>
        </w:rPr>
        <w:t>インターネットの世界では、あなたの個人情報が流用されたり、不正利用されたりすることを注意すれば良いだけではありません。他人の個人情報も、あなたのものと同じように重要です。</w:t>
      </w:r>
    </w:p>
    <w:p w14:paraId="7F2D3E2A" w14:textId="77777777" w:rsidR="000B2D0A" w:rsidRDefault="000B2D0A" w:rsidP="002F2233">
      <w:pPr>
        <w:pStyle w:val="3"/>
        <w:ind w:left="840"/>
      </w:pPr>
      <w:r>
        <w:rPr>
          <w:rFonts w:hint="eastAsia"/>
        </w:rPr>
        <w:t>｢個人が特定されないか｣を常に意識しよう</w:t>
      </w:r>
    </w:p>
    <w:p w14:paraId="05B6CF4B" w14:textId="77777777" w:rsidR="000B2D0A" w:rsidRDefault="000B2D0A" w:rsidP="000B2D0A">
      <w:r>
        <w:rPr>
          <w:rFonts w:hint="eastAsia"/>
        </w:rPr>
        <w:t>インターネットでは、あなたが被害者になってしまうだけでなく、ふとした瞬間に、あなた自身が加害者になってしまうこともあります。そうしたことに陥らないよう、気を付けるべきことを確認しましょう。</w:t>
      </w:r>
    </w:p>
    <w:p w14:paraId="513B1170" w14:textId="77777777" w:rsidR="000B2D0A" w:rsidRDefault="000B2D0A" w:rsidP="00543523">
      <w:pPr>
        <w:pStyle w:val="4"/>
        <w:ind w:left="424"/>
      </w:pPr>
      <w:r>
        <w:rPr>
          <w:rFonts w:hint="eastAsia"/>
        </w:rPr>
        <w:t>断片的な情報から個人を特定できる</w:t>
      </w:r>
    </w:p>
    <w:p w14:paraId="6218E16F" w14:textId="77777777" w:rsidR="000B2D0A" w:rsidRDefault="000B2D0A" w:rsidP="000B2D0A">
      <w:r>
        <w:rPr>
          <w:rFonts w:hint="eastAsia"/>
        </w:rPr>
        <w:t>たとえ名前を出していなくても、いくつかの情報から誰のことであるか、人物を特定できることがあります。例えば、住んでいる地域や学年、専攻、出身高校、性別、所属サークル、といったことがわかれば、十分個人を特定できるのではないでしょうか？</w:t>
      </w:r>
    </w:p>
    <w:p w14:paraId="6F8D40CE" w14:textId="77777777" w:rsidR="000B2D0A" w:rsidRDefault="000B2D0A" w:rsidP="000B2D0A">
      <w:r>
        <w:rPr>
          <w:rFonts w:hint="eastAsia"/>
        </w:rPr>
        <w:t>このように、たとえ匿名やイニシャルで投稿したからといっても安心せず、「人物を特定されても問題ない情報であるか」「特定されるような要素はないか」をしっかり確認することが重要です。</w:t>
      </w:r>
    </w:p>
    <w:p w14:paraId="18FC04BE" w14:textId="397EB27B" w:rsidR="000B2D0A" w:rsidRDefault="00717A23" w:rsidP="003D56D8">
      <w:pPr>
        <w:pStyle w:val="4"/>
        <w:ind w:left="424"/>
      </w:pPr>
      <w:commentRangeStart w:id="14"/>
      <w:del w:id="15" w:author="教務課）田村" w:date="2015-03-20T13:55:00Z">
        <w:r w:rsidDel="00717A23">
          <w:rPr>
            <w:rFonts w:hint="eastAsia"/>
          </w:rPr>
          <w:delText>スマホ</w:delText>
        </w:r>
      </w:del>
      <w:ins w:id="16" w:author="教務課）田村" w:date="2015-03-20T13:55:00Z">
        <w:r>
          <w:rPr>
            <w:rFonts w:hint="eastAsia"/>
          </w:rPr>
          <w:t>スマートフォン</w:t>
        </w:r>
      </w:ins>
      <w:r>
        <w:rPr>
          <w:rFonts w:hint="eastAsia"/>
        </w:rPr>
        <w:t>で撮影した画像には位置情報が入る</w:t>
      </w:r>
      <w:commentRangeEnd w:id="14"/>
      <w:r w:rsidR="0048330D">
        <w:rPr>
          <w:rStyle w:val="af1"/>
          <w:rFonts w:hint="eastAsia"/>
          <w:b w:val="0"/>
          <w:bCs w:val="0"/>
        </w:rPr>
        <w:commentReference w:id="14"/>
      </w:r>
    </w:p>
    <w:p w14:paraId="174EA1B3" w14:textId="56454C92" w:rsidR="000B2D0A" w:rsidRDefault="000B2D0A" w:rsidP="000B2D0A">
      <w:del w:id="17" w:author="教務課）田村" w:date="2015-03-20T13:55:00Z">
        <w:r w:rsidDel="00717A23">
          <w:rPr>
            <w:rFonts w:hint="eastAsia"/>
          </w:rPr>
          <w:delText>スマホ</w:delText>
        </w:r>
      </w:del>
      <w:ins w:id="18" w:author="教務課）田村" w:date="2015-03-20T13:55:00Z">
        <w:r w:rsidR="00717A23">
          <w:rPr>
            <w:rFonts w:hint="eastAsia"/>
          </w:rPr>
          <w:t>スマートフォン</w:t>
        </w:r>
      </w:ins>
      <w:r>
        <w:rPr>
          <w:rFonts w:hint="eastAsia"/>
        </w:rPr>
        <w:t>やタブレットといったモバイル機器には</w:t>
      </w:r>
      <w:r>
        <w:rPr>
          <w:rFonts w:hint="eastAsia"/>
        </w:rPr>
        <w:t>GPS</w:t>
      </w:r>
      <w:r>
        <w:rPr>
          <w:rFonts w:hint="eastAsia"/>
        </w:rPr>
        <w:t>機能が付いていますが、この機能を</w:t>
      </w:r>
      <w:r>
        <w:rPr>
          <w:rFonts w:hint="eastAsia"/>
        </w:rPr>
        <w:t>ON</w:t>
      </w:r>
      <w:r>
        <w:rPr>
          <w:rFonts w:hint="eastAsia"/>
        </w:rPr>
        <w:t>にしたままだと、位置情報</w:t>
      </w:r>
      <w:ins w:id="19" w:author="情報科）山本" w:date="2015-03-20T09:14:00Z">
        <w:r w:rsidR="0048330D">
          <w:rPr>
            <w:rFonts w:hint="eastAsia"/>
          </w:rPr>
          <w:t>（ジオタグ）</w:t>
        </w:r>
      </w:ins>
      <w:r>
        <w:rPr>
          <w:rFonts w:hint="eastAsia"/>
        </w:rPr>
        <w:t>が画像に付加されることがあります。この機能自体は便利な機能ですが、自宅の写真を</w:t>
      </w:r>
      <w:r>
        <w:rPr>
          <w:rFonts w:hint="eastAsia"/>
        </w:rPr>
        <w:t>Web</w:t>
      </w:r>
      <w:r>
        <w:rPr>
          <w:rFonts w:hint="eastAsia"/>
        </w:rPr>
        <w:t>サイトにアップするときなど、場所を特定されたくない場合は位置情報を付加しないようにしましょう。また、位置情報を付加された画像を利用するときには、位置情報を削除してから利用するようにしましょう。</w:t>
      </w:r>
    </w:p>
    <w:p w14:paraId="3E9E1E1A" w14:textId="390C7967" w:rsidR="000B2D0A" w:rsidRDefault="000B2D0A" w:rsidP="000B2D0A">
      <w:r>
        <w:rPr>
          <w:rFonts w:hint="eastAsia"/>
        </w:rPr>
        <w:t>GPS</w:t>
      </w:r>
      <w:r>
        <w:rPr>
          <w:rFonts w:hint="eastAsia"/>
        </w:rPr>
        <w:t>機能を</w:t>
      </w:r>
      <w:r>
        <w:rPr>
          <w:rFonts w:hint="eastAsia"/>
        </w:rPr>
        <w:t>OFF</w:t>
      </w:r>
      <w:r>
        <w:rPr>
          <w:rFonts w:hint="eastAsia"/>
        </w:rPr>
        <w:t>にしたり、位置情報を削除したりする方法は、</w:t>
      </w:r>
      <w:del w:id="20" w:author="教務課）田村" w:date="2015-03-20T13:55:00Z">
        <w:r w:rsidDel="00717A23">
          <w:rPr>
            <w:rFonts w:hint="eastAsia"/>
          </w:rPr>
          <w:delText>スマホ</w:delText>
        </w:r>
      </w:del>
      <w:ins w:id="21" w:author="教務課）田村" w:date="2015-03-20T13:55:00Z">
        <w:r w:rsidR="00717A23">
          <w:rPr>
            <w:rFonts w:hint="eastAsia"/>
          </w:rPr>
          <w:t>スマートフォン</w:t>
        </w:r>
      </w:ins>
      <w:r>
        <w:rPr>
          <w:rFonts w:hint="eastAsia"/>
        </w:rPr>
        <w:t>やタブレットのマニュアルを参考にして正しい設定を行いましょう。また、位置情報以外にも、写真に特徴的なものが写り込んでいると地域や場所を特定できてしまうことがあるので気を付けましょう。</w:t>
      </w:r>
    </w:p>
    <w:tbl>
      <w:tblPr>
        <w:tblStyle w:val="af8"/>
        <w:tblW w:w="0" w:type="auto"/>
        <w:tblBorders>
          <w:top w:val="thinThickLargeGap" w:sz="24" w:space="0" w:color="5B9BD5" w:themeColor="accent1"/>
          <w:left w:val="thinThickLargeGap" w:sz="24" w:space="0" w:color="5B9BD5" w:themeColor="accent1"/>
          <w:bottom w:val="thickThinLargeGap" w:sz="24" w:space="0" w:color="5B9BD5" w:themeColor="accent1"/>
          <w:right w:val="thickThinLargeGap" w:sz="24" w:space="0" w:color="5B9BD5" w:themeColor="accent1"/>
          <w:insideH w:val="none" w:sz="0" w:space="0" w:color="auto"/>
          <w:insideV w:val="none" w:sz="0" w:space="0" w:color="auto"/>
        </w:tblBorders>
        <w:tblLook w:val="04A0" w:firstRow="1" w:lastRow="0" w:firstColumn="1" w:lastColumn="0" w:noHBand="0" w:noVBand="1"/>
        <w:tblCaption w:val="用語解説"/>
      </w:tblPr>
      <w:tblGrid>
        <w:gridCol w:w="9646"/>
      </w:tblGrid>
      <w:tr w:rsidR="00EB5E87" w14:paraId="0F7BE249" w14:textId="77777777" w:rsidTr="009731AF">
        <w:trPr>
          <w:tblHeader/>
          <w:ins w:id="22" w:author="情報科）山本" w:date="2015-01-07T13:28:00Z"/>
        </w:trPr>
        <w:tc>
          <w:tcPr>
            <w:tcW w:w="9742" w:type="dxa"/>
          </w:tcPr>
          <w:p w14:paraId="2F5CA03C" w14:textId="3B1822FF" w:rsidR="00EB5E87" w:rsidRDefault="00EB5E87" w:rsidP="00EB5E87">
            <w:pPr>
              <w:ind w:firstLineChars="100" w:firstLine="211"/>
              <w:jc w:val="left"/>
              <w:rPr>
                <w:ins w:id="23" w:author="情報科）山本" w:date="2015-01-07T13:28:00Z"/>
              </w:rPr>
            </w:pPr>
            <w:ins w:id="24" w:author="情報科）山本" w:date="2015-01-07T13:29:00Z">
              <w:r>
                <w:rPr>
                  <w:rFonts w:hint="eastAsia"/>
                  <w:b/>
                </w:rPr>
                <w:t>GPS</w:t>
              </w:r>
              <w:r>
                <w:rPr>
                  <w:rFonts w:hint="eastAsia"/>
                  <w:b/>
                </w:rPr>
                <w:t>機能</w:t>
              </w:r>
              <w:r w:rsidRPr="009304C1">
                <w:rPr>
                  <w:rFonts w:hint="eastAsia"/>
                  <w:b/>
                </w:rPr>
                <w:t>とは</w:t>
              </w:r>
            </w:ins>
          </w:p>
        </w:tc>
      </w:tr>
      <w:tr w:rsidR="00EB5E87" w14:paraId="31367004" w14:textId="77777777" w:rsidTr="009731AF">
        <w:trPr>
          <w:ins w:id="25" w:author="情報科）山本" w:date="2015-01-07T13:28:00Z"/>
        </w:trPr>
        <w:tc>
          <w:tcPr>
            <w:tcW w:w="9742" w:type="dxa"/>
          </w:tcPr>
          <w:p w14:paraId="1EA4BEBF" w14:textId="0A9AB117" w:rsidR="00EB5E87" w:rsidRDefault="00EB5E87" w:rsidP="00CB7BAF">
            <w:pPr>
              <w:rPr>
                <w:ins w:id="26" w:author="情報科）山本" w:date="2015-01-07T13:28:00Z"/>
              </w:rPr>
            </w:pPr>
            <w:ins w:id="27" w:author="情報科）山本" w:date="2015-01-07T13:29:00Z">
              <w:r>
                <w:rPr>
                  <w:rFonts w:hint="eastAsia"/>
                </w:rPr>
                <w:t>衛星からの情報を使い、現在位置を特定するサービス</w:t>
              </w:r>
              <w:r>
                <w:t>。</w:t>
              </w:r>
              <w:r>
                <w:rPr>
                  <w:rFonts w:hint="eastAsia"/>
                </w:rPr>
                <w:t>GPS</w:t>
              </w:r>
              <w:r>
                <w:t>は</w:t>
              </w:r>
              <w:r>
                <w:rPr>
                  <w:rFonts w:hint="eastAsia"/>
                </w:rPr>
                <w:t>「</w:t>
              </w:r>
              <w:r>
                <w:t>Global Positioning System</w:t>
              </w:r>
              <w:r>
                <w:t>」の略。</w:t>
              </w:r>
            </w:ins>
          </w:p>
        </w:tc>
      </w:tr>
    </w:tbl>
    <w:p w14:paraId="152FCE6A" w14:textId="3A9C11E4" w:rsidR="00B40D90" w:rsidRDefault="00EB5E87">
      <w:pPr>
        <w:pStyle w:val="aa"/>
        <w:jc w:val="center"/>
        <w:pPrChange w:id="28" w:author="情報科）山本" w:date="2015-01-07T13:29:00Z">
          <w:pPr/>
        </w:pPrChange>
      </w:pPr>
      <w:ins w:id="29" w:author="情報科）山本" w:date="2015-01-07T13:29:00Z">
        <w:r>
          <w:rPr>
            <w:rFonts w:hint="eastAsia"/>
          </w:rPr>
          <w:t>用語解説</w:t>
        </w:r>
        <w:r>
          <w:rPr>
            <w:rFonts w:hint="eastAsia"/>
          </w:rPr>
          <w:t xml:space="preserve"> </w:t>
        </w:r>
        <w:r>
          <w:fldChar w:fldCharType="begin"/>
        </w:r>
        <w:r>
          <w:instrText xml:space="preserve"> </w:instrText>
        </w:r>
        <w:r>
          <w:rPr>
            <w:rFonts w:hint="eastAsia"/>
          </w:rPr>
          <w:instrText xml:space="preserve">SEQ </w:instrText>
        </w:r>
        <w:r>
          <w:rPr>
            <w:rFonts w:hint="eastAsia"/>
          </w:rPr>
          <w:instrText>用語解説</w:instrText>
        </w:r>
        <w:r>
          <w:rPr>
            <w:rFonts w:hint="eastAsia"/>
          </w:rPr>
          <w:instrText xml:space="preserve"> \* ARABIC</w:instrText>
        </w:r>
        <w:r>
          <w:instrText xml:space="preserve"> </w:instrText>
        </w:r>
      </w:ins>
      <w:r>
        <w:fldChar w:fldCharType="separate"/>
      </w:r>
      <w:r w:rsidR="0046731E">
        <w:rPr>
          <w:noProof/>
        </w:rPr>
        <w:t>3</w:t>
      </w:r>
      <w:ins w:id="30" w:author="情報科）山本" w:date="2015-01-07T13:29:00Z">
        <w:r>
          <w:fldChar w:fldCharType="end"/>
        </w:r>
        <w:r>
          <w:rPr>
            <w:rFonts w:hint="eastAsia"/>
          </w:rPr>
          <w:t>_GPS</w:t>
        </w:r>
        <w:r>
          <w:rPr>
            <w:rFonts w:hint="eastAsia"/>
          </w:rPr>
          <w:t>機能</w:t>
        </w:r>
      </w:ins>
    </w:p>
    <w:p w14:paraId="04264D1B" w14:textId="77777777" w:rsidR="001856AB" w:rsidRDefault="001856AB" w:rsidP="001856AB">
      <w:r>
        <w:rPr>
          <w:rFonts w:hint="eastAsia"/>
          <w:noProof/>
        </w:rPr>
        <w:drawing>
          <wp:anchor distT="0" distB="0" distL="114300" distR="114300" simplePos="0" relativeHeight="251667456" behindDoc="0" locked="0" layoutInCell="1" allowOverlap="1" wp14:anchorId="72ABEEA3" wp14:editId="3727AFE6">
            <wp:simplePos x="0" y="0"/>
            <wp:positionH relativeFrom="margin">
              <wp:posOffset>3133090</wp:posOffset>
            </wp:positionH>
            <wp:positionV relativeFrom="paragraph">
              <wp:posOffset>826135</wp:posOffset>
            </wp:positionV>
            <wp:extent cx="3056255" cy="2028825"/>
            <wp:effectExtent l="0" t="0" r="0" b="9525"/>
            <wp:wrapSquare wrapText="bothSides"/>
            <wp:docPr id="12" name="図 12" title="イメージ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虫眼鏡.jpg"/>
                    <pic:cNvPicPr/>
                  </pic:nvPicPr>
                  <pic:blipFill>
                    <a:blip r:embed="rId19" cstate="email">
                      <a:extLst>
                        <a:ext uri="{28A0092B-C50C-407E-A947-70E740481C1C}">
                          <a14:useLocalDpi xmlns:a14="http://schemas.microsoft.com/office/drawing/2010/main"/>
                        </a:ext>
                      </a:extLst>
                    </a:blip>
                    <a:stretch>
                      <a:fillRect/>
                    </a:stretch>
                  </pic:blipFill>
                  <pic:spPr>
                    <a:xfrm>
                      <a:off x="0" y="0"/>
                      <a:ext cx="3056255" cy="2028825"/>
                    </a:xfrm>
                    <a:prstGeom prst="rect">
                      <a:avLst/>
                    </a:prstGeom>
                  </pic:spPr>
                </pic:pic>
              </a:graphicData>
            </a:graphic>
            <wp14:sizeRelH relativeFrom="margin">
              <wp14:pctWidth>0</wp14:pctWidth>
            </wp14:sizeRelH>
            <wp14:sizeRelV relativeFrom="margin">
              <wp14:pctHeight>0</wp14:pctHeight>
            </wp14:sizeRelV>
          </wp:anchor>
        </w:drawing>
      </w:r>
      <w:r>
        <w:rPr>
          <w:rFonts w:hint="eastAsia"/>
        </w:rPr>
        <w:br w:type="page"/>
      </w:r>
    </w:p>
    <w:p w14:paraId="4C68BA02" w14:textId="77777777" w:rsidR="000B2D0A" w:rsidRDefault="000B2D0A" w:rsidP="001856AB">
      <w:pPr>
        <w:pStyle w:val="2"/>
      </w:pPr>
      <w:r>
        <w:rPr>
          <w:rFonts w:hint="eastAsia"/>
        </w:rPr>
        <w:lastRenderedPageBreak/>
        <w:t>他人の写真を</w:t>
      </w:r>
      <w:r>
        <w:rPr>
          <w:rFonts w:hint="eastAsia"/>
        </w:rPr>
        <w:t>WEB</w:t>
      </w:r>
      <w:r>
        <w:rPr>
          <w:rFonts w:hint="eastAsia"/>
        </w:rPr>
        <w:t>に公開してもよいか？</w:t>
      </w:r>
    </w:p>
    <w:p w14:paraId="68B4B737" w14:textId="65AB1E4F" w:rsidR="000B2D0A" w:rsidRDefault="000B2D0A" w:rsidP="000B2D0A">
      <w:r>
        <w:rPr>
          <w:rFonts w:hint="eastAsia"/>
        </w:rPr>
        <w:t>学生生活ではコンパ、ゼミの合宿、友人との旅行など、多くの仲間とワイワイ楽しむ機会が多いものです。現在では、そんな思い出を</w:t>
      </w:r>
      <w:del w:id="31" w:author="教務課）田村" w:date="2015-03-20T13:56:00Z">
        <w:r w:rsidDel="00717A23">
          <w:rPr>
            <w:rFonts w:hint="eastAsia"/>
          </w:rPr>
          <w:delText>スマホ</w:delText>
        </w:r>
      </w:del>
      <w:ins w:id="32" w:author="教務課）田村" w:date="2015-03-20T13:56:00Z">
        <w:r w:rsidR="00717A23">
          <w:rPr>
            <w:rFonts w:hint="eastAsia"/>
          </w:rPr>
          <w:t>スマートフォン</w:t>
        </w:r>
      </w:ins>
      <w:r>
        <w:rPr>
          <w:rFonts w:hint="eastAsia"/>
        </w:rPr>
        <w:t>やデジカメで撮影し、ブログや</w:t>
      </w:r>
      <w:r>
        <w:rPr>
          <w:rFonts w:hint="eastAsia"/>
        </w:rPr>
        <w:t>SNS</w:t>
      </w:r>
      <w:r>
        <w:rPr>
          <w:rFonts w:hint="eastAsia"/>
        </w:rPr>
        <w:t>に投稿して、インターネット上でも楽しむことがよく行われています。</w:t>
      </w:r>
    </w:p>
    <w:p w14:paraId="77E5A6AC" w14:textId="77777777" w:rsidR="000B2D0A" w:rsidRDefault="000B2D0A" w:rsidP="000B2D0A">
      <w:r>
        <w:rPr>
          <w:rFonts w:hint="eastAsia"/>
        </w:rPr>
        <w:t>ですが、ちょっと待ってください。あなたは楽しくても、一緒に写っている仲間の中には、インターネットに自分の写真が公開されるのを快く思わない人もいるかもしれません。</w:t>
      </w:r>
    </w:p>
    <w:p w14:paraId="403811B1" w14:textId="77777777" w:rsidR="000B2D0A" w:rsidRDefault="000B2D0A" w:rsidP="001856AB">
      <w:pPr>
        <w:pStyle w:val="3"/>
        <w:ind w:left="840"/>
      </w:pPr>
      <w:r>
        <w:rPr>
          <w:rFonts w:hint="eastAsia"/>
        </w:rPr>
        <w:t>相手の気持ちにも配慮しよう</w:t>
      </w:r>
    </w:p>
    <w:p w14:paraId="420B7ADC" w14:textId="77777777" w:rsidR="000B2D0A" w:rsidRDefault="000B2D0A" w:rsidP="000B2D0A">
      <w:r>
        <w:rPr>
          <w:rFonts w:hint="eastAsia"/>
        </w:rPr>
        <w:t>YouTube</w:t>
      </w:r>
      <w:r>
        <w:rPr>
          <w:rFonts w:hint="eastAsia"/>
        </w:rPr>
        <w:t>などの動画サイトに動画を投稿したり、文章や写真を自分のブログや</w:t>
      </w:r>
      <w:r>
        <w:rPr>
          <w:rFonts w:hint="eastAsia"/>
        </w:rPr>
        <w:t>SNS</w:t>
      </w:r>
      <w:r>
        <w:rPr>
          <w:rFonts w:hint="eastAsia"/>
        </w:rPr>
        <w:t>に投稿したりする際に、個人情報に気を付けることは当然です。なぜなら、インターネットでは、個人のブログであっても全世界に公開しているのと変わらないからです。</w:t>
      </w:r>
    </w:p>
    <w:p w14:paraId="4D750F4E" w14:textId="77777777" w:rsidR="000B2D0A" w:rsidRDefault="000B2D0A" w:rsidP="000B2D0A">
      <w:r>
        <w:rPr>
          <w:rFonts w:hint="eastAsia"/>
        </w:rPr>
        <w:t>さらに、個人情報が流出しない場合や流出しても問題ないと思われる情報だったとしても、他人に関する情報が含まれる場合は、一層気を付ける必要があります。なぜなら、あなたが「これぐらい大丈夫」と思っても、他人はそう考えていないかもしれないからです。</w:t>
      </w:r>
    </w:p>
    <w:p w14:paraId="1ED904D2" w14:textId="77777777" w:rsidR="000B2D0A" w:rsidRDefault="000B2D0A" w:rsidP="000B2D0A">
      <w:r>
        <w:rPr>
          <w:rFonts w:hint="eastAsia"/>
        </w:rPr>
        <w:t>特に難しいのはプライバシーの問題です。あなた自身の情報であれば、あなたの気持ちで判断できますが、相手もあなたと同じ考えとは限りません。他人に関する情報の取り扱いは、「相手だったらどう考えるか、問題ないだろうか」という想像力を働かせ、きちんと確認を行うことがルールでありマナーでもあります。</w:t>
      </w:r>
    </w:p>
    <w:p w14:paraId="069AABD5" w14:textId="77777777" w:rsidR="000B2D0A" w:rsidRDefault="000B2D0A" w:rsidP="00543523">
      <w:pPr>
        <w:pStyle w:val="4"/>
        <w:ind w:left="424"/>
      </w:pPr>
      <w:r>
        <w:rPr>
          <w:rFonts w:hint="eastAsia"/>
        </w:rPr>
        <w:t>プライバシー権、肖像権、パブリシティ権に留意しよう</w:t>
      </w:r>
    </w:p>
    <w:p w14:paraId="76BEBF0D" w14:textId="5C829A34" w:rsidR="000B2D0A" w:rsidRDefault="000B2D0A" w:rsidP="000B2D0A">
      <w:r>
        <w:rPr>
          <w:rFonts w:hint="eastAsia"/>
        </w:rPr>
        <w:t>「プライバシー権」とは、正当な理由なく、個人の私生活を勝手に公開されない権利のことです。誰にでも「そっとしておいて欲しい」という権利が認められる、という意味です。</w:t>
      </w:r>
    </w:p>
    <w:p w14:paraId="0EB44A2A" w14:textId="7787E6BB" w:rsidR="000B2D0A" w:rsidRDefault="000B2D0A" w:rsidP="000B2D0A">
      <w:r>
        <w:rPr>
          <w:rFonts w:hint="eastAsia"/>
        </w:rPr>
        <w:t>プライバシー権に関連するものとして、「肖像権」と「パブリシティ権」があります。</w:t>
      </w:r>
    </w:p>
    <w:p w14:paraId="358DEB39" w14:textId="77777777" w:rsidR="000B2D0A" w:rsidRDefault="000B2D0A" w:rsidP="000B2D0A">
      <w:r>
        <w:rPr>
          <w:rFonts w:hint="eastAsia"/>
        </w:rPr>
        <w:t>「肖像権」とは、正当な理由なく撮影されたり、写真を公表されたりしない権利のことです。</w:t>
      </w:r>
    </w:p>
    <w:p w14:paraId="2085CBDE" w14:textId="77777777" w:rsidR="000B2D0A" w:rsidRDefault="000B2D0A" w:rsidP="000B2D0A">
      <w:r>
        <w:rPr>
          <w:rFonts w:hint="eastAsia"/>
        </w:rPr>
        <w:t>「パブリシティ権」とは、著名人の写真などを経済的な利益を得る目的で、他人に勝手に使用されない権利のことです。例えば、アイドルの写真などをブログに掲載すると、ブログの訪問者が増えるかもしれませんが、そのアイドルに無断で行った場合、肖像権に加えパブリシティ権の侵害となります。</w:t>
      </w:r>
    </w:p>
    <w:p w14:paraId="47EAB52D" w14:textId="77777777" w:rsidR="000B2D0A" w:rsidRDefault="000B2D0A" w:rsidP="000B2D0A">
      <w:r>
        <w:rPr>
          <w:rFonts w:hint="eastAsia"/>
        </w:rPr>
        <w:t>「プライバシー権」「肖像権」「パブリシティ権」は、特に明文化された法律はありませんが、いずれも基本的人権のひとつである人格権の一部と考えられています。</w:t>
      </w:r>
    </w:p>
    <w:p w14:paraId="12355BAA" w14:textId="77777777" w:rsidR="000B2D0A" w:rsidRDefault="000B2D0A" w:rsidP="000B2D0A"/>
    <w:p w14:paraId="240A33D8" w14:textId="77777777" w:rsidR="001856AB" w:rsidRDefault="001856AB">
      <w:pPr>
        <w:widowControl/>
        <w:jc w:val="left"/>
      </w:pPr>
      <w:r>
        <w:rPr>
          <w:rFonts w:hint="eastAsia"/>
        </w:rPr>
        <w:br w:type="page"/>
      </w:r>
    </w:p>
    <w:p w14:paraId="3673A9F4" w14:textId="77777777" w:rsidR="000B2D0A" w:rsidRDefault="000B2D0A" w:rsidP="001856AB">
      <w:pPr>
        <w:pStyle w:val="1"/>
      </w:pPr>
      <w:r>
        <w:rPr>
          <w:rFonts w:hint="eastAsia"/>
        </w:rPr>
        <w:lastRenderedPageBreak/>
        <w:t>デジタル時代の著作権</w:t>
      </w:r>
    </w:p>
    <w:p w14:paraId="0E4BD03B" w14:textId="77777777" w:rsidR="000B2D0A" w:rsidRDefault="000B2D0A" w:rsidP="001856AB">
      <w:pPr>
        <w:pStyle w:val="2"/>
      </w:pPr>
      <w:r>
        <w:rPr>
          <w:rFonts w:hint="eastAsia"/>
        </w:rPr>
        <w:t>著作権とは何か？</w:t>
      </w:r>
    </w:p>
    <w:p w14:paraId="517B8BBE" w14:textId="77777777" w:rsidR="00547366" w:rsidRDefault="00547366" w:rsidP="00547366">
      <w:r>
        <w:rPr>
          <w:rFonts w:hint="eastAsia"/>
        </w:rPr>
        <w:t>現代ではパソコンやスマホを利用して、インターネットから簡単に、様々なドキュメント、画像、動画などを閲覧できるようになりました。それらを利用すれば学校のレポート作成・趣味や仕事の</w:t>
      </w:r>
      <w:r>
        <w:rPr>
          <w:rFonts w:hint="eastAsia"/>
        </w:rPr>
        <w:t>Web</w:t>
      </w:r>
      <w:r>
        <w:rPr>
          <w:rFonts w:hint="eastAsia"/>
        </w:rPr>
        <w:t>ページ作成など、いろいろな活動を大幅に効率化できそうです。では、そういったインターネット上の情報は自由に使ってよいのでしょうか？</w:t>
      </w:r>
    </w:p>
    <w:p w14:paraId="0BACC6DA" w14:textId="77777777" w:rsidR="00547366" w:rsidRDefault="00547366" w:rsidP="00547366">
      <w:pPr>
        <w:pStyle w:val="3"/>
        <w:ind w:left="840"/>
      </w:pPr>
      <w:r>
        <w:rPr>
          <w:rFonts w:hint="eastAsia"/>
        </w:rPr>
        <w:t>創作者の権利を保護するのが著作権</w:t>
      </w:r>
    </w:p>
    <w:p w14:paraId="7E554FF7" w14:textId="77777777" w:rsidR="00547366" w:rsidRDefault="00547366" w:rsidP="00547366">
      <w:r>
        <w:rPr>
          <w:rFonts w:hint="eastAsia"/>
        </w:rPr>
        <w:t>著作権とは、人間の思想や感情を文字や絵、写真や音などを使って創作的に表現した物を、他人に勝手に模倣されないように保護する権利のことです。著作権は、創作された時点で発生します。著作権は、本来は、音楽や美術品などを保護する目的で作られました。近年のパソコンの普及にともなって、プログラムや</w:t>
      </w:r>
      <w:r>
        <w:rPr>
          <w:rFonts w:hint="eastAsia"/>
        </w:rPr>
        <w:t>Web</w:t>
      </w:r>
      <w:r>
        <w:rPr>
          <w:rFonts w:hint="eastAsia"/>
        </w:rPr>
        <w:t>ページ、データベースなども保護の対象とされるようになりました。</w:t>
      </w:r>
    </w:p>
    <w:p w14:paraId="29E9AE78" w14:textId="77777777" w:rsidR="00547366" w:rsidRDefault="00547366" w:rsidP="00547366">
      <w:pPr>
        <w:pStyle w:val="4"/>
        <w:ind w:left="424"/>
      </w:pPr>
      <w:r>
        <w:rPr>
          <w:rFonts w:hint="eastAsia"/>
        </w:rPr>
        <w:t>著作権は何のためにあるのか</w:t>
      </w:r>
    </w:p>
    <w:p w14:paraId="04D6EF44" w14:textId="77777777" w:rsidR="00547366" w:rsidRDefault="00547366" w:rsidP="00547366">
      <w:r>
        <w:rPr>
          <w:rFonts w:hint="eastAsia"/>
        </w:rPr>
        <w:t>映画・音楽・文学・・・いずれの作品も著作者が一生懸命作成し、完成させて、私達は楽しむことができます。ですが、そのようにして完成させた作品を、他人が勝手にコピーしたり、情報発信できたりすると、著作者はその作品の対価としてもらうべき金額を貰えなくなるおそれがあります。</w:t>
      </w:r>
    </w:p>
    <w:p w14:paraId="44A5A39F" w14:textId="77777777" w:rsidR="00547366" w:rsidRDefault="00547366" w:rsidP="00547366">
      <w:r>
        <w:rPr>
          <w:rFonts w:hint="eastAsia"/>
        </w:rPr>
        <w:t>このように、著作者の権利を守る仕組みがないと、著作者の創作意欲が失われ、ひいては、科学的・文化的な損失につながります。そのため、著作権法で、著作者の権利を適切に守ることが必要なのです。</w:t>
      </w:r>
    </w:p>
    <w:p w14:paraId="2182F324" w14:textId="77777777" w:rsidR="00547366" w:rsidRDefault="00547366" w:rsidP="00547366">
      <w:r>
        <w:rPr>
          <w:rFonts w:hint="eastAsia"/>
        </w:rPr>
        <w:t>著作権では、次のような「著作物」が保護の対象になっています。</w:t>
      </w:r>
    </w:p>
    <w:p w14:paraId="37B66087" w14:textId="77777777" w:rsidR="00547366" w:rsidRPr="000F2D5A" w:rsidRDefault="00547366" w:rsidP="001E6698">
      <w:pPr>
        <w:pStyle w:val="ab"/>
        <w:numPr>
          <w:ilvl w:val="0"/>
          <w:numId w:val="8"/>
        </w:numPr>
        <w:ind w:leftChars="0"/>
      </w:pPr>
      <w:r w:rsidRPr="000F2D5A">
        <w:rPr>
          <w:rFonts w:hint="eastAsia"/>
        </w:rPr>
        <w:t>文章</w:t>
      </w:r>
      <w:r>
        <w:rPr>
          <w:rFonts w:hint="eastAsia"/>
        </w:rPr>
        <w:t>（</w:t>
      </w:r>
      <w:r w:rsidRPr="000F2D5A">
        <w:rPr>
          <w:rFonts w:hint="eastAsia"/>
        </w:rPr>
        <w:t>小説・論文・新聞記事…</w:t>
      </w:r>
      <w:r>
        <w:rPr>
          <w:rFonts w:hint="eastAsia"/>
        </w:rPr>
        <w:t>）</w:t>
      </w:r>
    </w:p>
    <w:p w14:paraId="6AA1FA93" w14:textId="77777777" w:rsidR="00547366" w:rsidRPr="000F2D5A" w:rsidRDefault="00547366" w:rsidP="001E6698">
      <w:pPr>
        <w:pStyle w:val="ab"/>
        <w:numPr>
          <w:ilvl w:val="0"/>
          <w:numId w:val="8"/>
        </w:numPr>
        <w:ind w:leftChars="0"/>
      </w:pPr>
      <w:r w:rsidRPr="000F2D5A">
        <w:rPr>
          <w:rFonts w:hint="eastAsia"/>
        </w:rPr>
        <w:t>講演</w:t>
      </w:r>
    </w:p>
    <w:p w14:paraId="6316C9F1" w14:textId="77777777" w:rsidR="00547366" w:rsidRPr="000F2D5A" w:rsidRDefault="00547366" w:rsidP="001E6698">
      <w:pPr>
        <w:pStyle w:val="ab"/>
        <w:numPr>
          <w:ilvl w:val="0"/>
          <w:numId w:val="8"/>
        </w:numPr>
        <w:ind w:leftChars="0"/>
      </w:pPr>
      <w:r w:rsidRPr="000F2D5A">
        <w:rPr>
          <w:rFonts w:hint="eastAsia"/>
        </w:rPr>
        <w:t>音楽</w:t>
      </w:r>
    </w:p>
    <w:p w14:paraId="7C4E1C02" w14:textId="77777777" w:rsidR="00547366" w:rsidRPr="000F2D5A" w:rsidRDefault="00547366" w:rsidP="001E6698">
      <w:pPr>
        <w:pStyle w:val="ab"/>
        <w:numPr>
          <w:ilvl w:val="0"/>
          <w:numId w:val="8"/>
        </w:numPr>
        <w:ind w:leftChars="0"/>
      </w:pPr>
      <w:r w:rsidRPr="000F2D5A">
        <w:rPr>
          <w:rFonts w:hint="eastAsia"/>
        </w:rPr>
        <w:t>映画</w:t>
      </w:r>
    </w:p>
    <w:p w14:paraId="5B95636C" w14:textId="77777777" w:rsidR="00547366" w:rsidRPr="000F2D5A" w:rsidRDefault="00547366" w:rsidP="001E6698">
      <w:pPr>
        <w:pStyle w:val="ab"/>
        <w:numPr>
          <w:ilvl w:val="0"/>
          <w:numId w:val="8"/>
        </w:numPr>
        <w:ind w:leftChars="0"/>
      </w:pPr>
      <w:r w:rsidRPr="000F2D5A">
        <w:rPr>
          <w:rFonts w:hint="eastAsia"/>
        </w:rPr>
        <w:t>写真</w:t>
      </w:r>
    </w:p>
    <w:p w14:paraId="0D141941" w14:textId="77777777" w:rsidR="00547366" w:rsidRPr="000F2D5A" w:rsidRDefault="00547366" w:rsidP="001E6698">
      <w:pPr>
        <w:pStyle w:val="ab"/>
        <w:numPr>
          <w:ilvl w:val="0"/>
          <w:numId w:val="8"/>
        </w:numPr>
        <w:ind w:leftChars="0"/>
      </w:pPr>
      <w:r w:rsidRPr="000F2D5A">
        <w:rPr>
          <w:rFonts w:hint="eastAsia"/>
        </w:rPr>
        <w:t>美術品</w:t>
      </w:r>
    </w:p>
    <w:p w14:paraId="57197F1F" w14:textId="77777777" w:rsidR="00547366" w:rsidRPr="000F2D5A" w:rsidRDefault="00547366" w:rsidP="001E6698">
      <w:pPr>
        <w:pStyle w:val="ab"/>
        <w:numPr>
          <w:ilvl w:val="0"/>
          <w:numId w:val="8"/>
        </w:numPr>
        <w:ind w:leftChars="0"/>
      </w:pPr>
      <w:r w:rsidRPr="000F2D5A">
        <w:rPr>
          <w:rFonts w:hint="eastAsia"/>
        </w:rPr>
        <w:t>Web</w:t>
      </w:r>
      <w:r w:rsidRPr="000F2D5A">
        <w:rPr>
          <w:rFonts w:hint="eastAsia"/>
        </w:rPr>
        <w:t>ページ</w:t>
      </w:r>
    </w:p>
    <w:p w14:paraId="082E9E0F" w14:textId="77777777" w:rsidR="00547366" w:rsidRDefault="00547366" w:rsidP="00547366"/>
    <w:p w14:paraId="7F725819" w14:textId="77777777" w:rsidR="00547366" w:rsidRDefault="00547366" w:rsidP="00547366">
      <w:pPr>
        <w:widowControl/>
        <w:jc w:val="left"/>
        <w:rPr>
          <w:rFonts w:asciiTheme="majorHAnsi" w:eastAsiaTheme="majorEastAsia" w:hAnsiTheme="majorHAnsi" w:cstheme="majorBidi"/>
        </w:rPr>
      </w:pPr>
      <w:r>
        <w:rPr>
          <w:rFonts w:hint="eastAsia"/>
        </w:rPr>
        <w:br w:type="page"/>
      </w:r>
    </w:p>
    <w:p w14:paraId="60AAAF31" w14:textId="77777777" w:rsidR="00547366" w:rsidRDefault="00547366" w:rsidP="00547366">
      <w:pPr>
        <w:pStyle w:val="2"/>
      </w:pPr>
      <w:bookmarkStart w:id="33" w:name="_Toc414591250"/>
      <w:bookmarkStart w:id="34" w:name="_Toc414591435"/>
      <w:r>
        <w:rPr>
          <w:rFonts w:hint="eastAsia"/>
        </w:rPr>
        <w:lastRenderedPageBreak/>
        <w:t>コピペのレポートを提出したら？</w:t>
      </w:r>
      <w:bookmarkEnd w:id="33"/>
      <w:bookmarkEnd w:id="34"/>
    </w:p>
    <w:p w14:paraId="0F0FCB3D" w14:textId="77777777" w:rsidR="00547366" w:rsidRDefault="00547366" w:rsidP="00547366">
      <w:r>
        <w:rPr>
          <w:rFonts w:hint="eastAsia"/>
        </w:rPr>
        <w:t>論文やレポート作成といえば、以前は図書館や書店で専門書や学術論文、過去の新聞など紙の資料を探すのが一般的でした。しかし現在では、インターネットで検索することにより従来の何倍もの情報を探すことができるようになりました。しかし、それらのホームページの情報をコピペしてレポート等を作成することには様々な問題があります。一体どのような問題があるのでしょうか？</w:t>
      </w:r>
    </w:p>
    <w:p w14:paraId="6BF48DDE" w14:textId="77777777" w:rsidR="00547366" w:rsidRDefault="00547366" w:rsidP="00547366">
      <w:pPr>
        <w:pStyle w:val="3"/>
        <w:ind w:left="840"/>
      </w:pPr>
      <w:r>
        <w:rPr>
          <w:rFonts w:hint="eastAsia"/>
        </w:rPr>
        <w:t>レポートは自分で作らないと意味がない</w:t>
      </w:r>
    </w:p>
    <w:p w14:paraId="0D803211" w14:textId="77777777" w:rsidR="000B2D0A" w:rsidRDefault="000B2D0A" w:rsidP="000B2D0A">
      <w:r w:rsidRPr="001856AB">
        <w:rPr>
          <w:rFonts w:hint="eastAsia"/>
          <w:highlight w:val="yellow"/>
        </w:rPr>
        <w:t>吉田先生の原稿を入れてください。</w:t>
      </w:r>
    </w:p>
    <w:p w14:paraId="6B7EB547" w14:textId="77777777" w:rsidR="00AE0C6F" w:rsidRDefault="00AE0C6F" w:rsidP="000B2D0A"/>
    <w:p w14:paraId="4F907224" w14:textId="77777777" w:rsidR="00664E89" w:rsidRPr="003B3CBA" w:rsidRDefault="00664E89" w:rsidP="00664E89">
      <w:pPr>
        <w:pStyle w:val="4"/>
        <w:ind w:left="424"/>
      </w:pPr>
      <w:r w:rsidRPr="003B3CBA">
        <w:rPr>
          <w:rFonts w:hint="eastAsia"/>
        </w:rPr>
        <w:t>コピペはバレる？</w:t>
      </w:r>
    </w:p>
    <w:p w14:paraId="7377A997" w14:textId="77777777" w:rsidR="00664E89" w:rsidRDefault="00664E89" w:rsidP="00664E89">
      <w:r>
        <w:rPr>
          <w:rFonts w:hint="eastAsia"/>
        </w:rPr>
        <w:t>現在では、提出されたレポートや論文がコピペで作成されたものかどうかを判定するソフトウェアが存在します。コンピューターの処理能力が高まり、テキスト解析能力が向上しているからです。各大学でも、そういったソフトウェアを利用しているところもありますので、「コピペは必ずバレるもの」という認識を持つことが必要です。</w:t>
      </w:r>
    </w:p>
    <w:p w14:paraId="50B1EFE1" w14:textId="77777777" w:rsidR="00664E89" w:rsidRPr="003B3CBA" w:rsidRDefault="00664E89" w:rsidP="00664E89">
      <w:pPr>
        <w:pStyle w:val="4"/>
        <w:ind w:left="424"/>
      </w:pPr>
      <w:r w:rsidRPr="003B3CBA">
        <w:rPr>
          <w:rFonts w:hint="eastAsia"/>
        </w:rPr>
        <w:t>ネットの情報は「玉石混交」</w:t>
      </w:r>
    </w:p>
    <w:p w14:paraId="554C657A" w14:textId="77777777" w:rsidR="00664E89" w:rsidRDefault="00664E89" w:rsidP="00664E89">
      <w:r>
        <w:rPr>
          <w:rFonts w:hint="eastAsia"/>
        </w:rPr>
        <w:t>インターネットを利用して誰でも簡単に情報発信ができることは喜ばしいことですが、その分、チェックの足りない情報も多く流布しています。また、ジョークサイトや悪意を持って作られた</w:t>
      </w:r>
      <w:r>
        <w:rPr>
          <w:rFonts w:hint="eastAsia"/>
        </w:rPr>
        <w:t>Web</w:t>
      </w:r>
      <w:r>
        <w:rPr>
          <w:rFonts w:hint="eastAsia"/>
        </w:rPr>
        <w:t>サイトも存在します。そのため、書籍などの文献による参考や引用に比べ、意識して信頼性を確認して行くことが必要です。</w:t>
      </w:r>
    </w:p>
    <w:p w14:paraId="6EDDD1E2" w14:textId="77777777" w:rsidR="00664E89" w:rsidRDefault="00664E89" w:rsidP="00664E89"/>
    <w:p w14:paraId="0A0D665C" w14:textId="77777777" w:rsidR="000B2D0A" w:rsidRPr="00664E89" w:rsidRDefault="000B2D0A" w:rsidP="000B2D0A"/>
    <w:p w14:paraId="3F1C8308" w14:textId="77777777" w:rsidR="001856AB" w:rsidRDefault="001856AB">
      <w:pPr>
        <w:widowControl/>
        <w:jc w:val="left"/>
      </w:pPr>
      <w:r>
        <w:rPr>
          <w:rFonts w:hint="eastAsia"/>
        </w:rPr>
        <w:br w:type="page"/>
      </w:r>
    </w:p>
    <w:p w14:paraId="43DB98CE" w14:textId="77777777" w:rsidR="000B2D0A" w:rsidRDefault="000B2D0A" w:rsidP="001856AB">
      <w:pPr>
        <w:pStyle w:val="2"/>
      </w:pPr>
      <w:r>
        <w:rPr>
          <w:rFonts w:hint="eastAsia"/>
        </w:rPr>
        <w:lastRenderedPageBreak/>
        <w:t>引用はどこまで許されるか？</w:t>
      </w:r>
    </w:p>
    <w:p w14:paraId="5A81FAF0" w14:textId="77777777" w:rsidR="000B2D0A" w:rsidRDefault="000B2D0A" w:rsidP="000B2D0A">
      <w:r>
        <w:rPr>
          <w:rFonts w:hint="eastAsia"/>
        </w:rPr>
        <w:t>著作権法には「公表された著作物は、引用して利用することができる」（</w:t>
      </w:r>
      <w:r>
        <w:rPr>
          <w:rFonts w:hint="eastAsia"/>
        </w:rPr>
        <w:t>32</w:t>
      </w:r>
      <w:r>
        <w:rPr>
          <w:rFonts w:hint="eastAsia"/>
        </w:rPr>
        <w:t>条）とあります。レポートや論文を作成する際に、適切な引用を行うことは、自分の主張の正確性の裏付けや、オリジナリティの主張として有効です。それでは、どんな引用が適切な引用なのでしょうか？</w:t>
      </w:r>
    </w:p>
    <w:p w14:paraId="4784BCCD" w14:textId="77777777" w:rsidR="000B2D0A" w:rsidRDefault="000B2D0A" w:rsidP="001856AB">
      <w:pPr>
        <w:pStyle w:val="3"/>
        <w:ind w:left="840"/>
      </w:pPr>
      <w:r>
        <w:rPr>
          <w:rFonts w:hint="eastAsia"/>
        </w:rPr>
        <w:t>ルールを守って正しい引用を！</w:t>
      </w:r>
    </w:p>
    <w:p w14:paraId="4A4BE8BA" w14:textId="77777777" w:rsidR="000B2D0A" w:rsidRDefault="000B2D0A" w:rsidP="000B2D0A">
      <w:r>
        <w:rPr>
          <w:rFonts w:hint="eastAsia"/>
        </w:rPr>
        <w:t>著作権法では、著作者の権利を保護すると同時に、正しい引用についても決められています。研究や論文・レポート作成において、適切な引用は、その研究の正当性や妥当性、方向性を明確にし、また、オリジナリティを担保するためにも有用に使えます。</w:t>
      </w:r>
    </w:p>
    <w:p w14:paraId="5D2C02C2" w14:textId="77777777" w:rsidR="000B2D0A" w:rsidRDefault="000B2D0A" w:rsidP="000B2D0A">
      <w:r>
        <w:rPr>
          <w:rFonts w:hint="eastAsia"/>
        </w:rPr>
        <w:t>ですので、いたずらに著作権の問題を避けるのではなく、正しい知識を持って、正しく著作物に向き合うことが大切です。</w:t>
      </w:r>
    </w:p>
    <w:p w14:paraId="7C72A87C" w14:textId="77777777" w:rsidR="000B2D0A" w:rsidRDefault="000B2D0A" w:rsidP="00543523">
      <w:pPr>
        <w:pStyle w:val="4"/>
        <w:ind w:left="424"/>
      </w:pPr>
      <w:commentRangeStart w:id="35"/>
      <w:commentRangeStart w:id="36"/>
      <w:r>
        <w:rPr>
          <w:rFonts w:hint="eastAsia"/>
        </w:rPr>
        <w:t>引用のルール</w:t>
      </w:r>
      <w:commentRangeEnd w:id="35"/>
      <w:r w:rsidR="007D3A1D">
        <w:rPr>
          <w:rStyle w:val="af1"/>
          <w:rFonts w:hint="eastAsia"/>
          <w:b w:val="0"/>
          <w:bCs w:val="0"/>
        </w:rPr>
        <w:commentReference w:id="35"/>
      </w:r>
      <w:commentRangeEnd w:id="36"/>
      <w:r w:rsidR="00E87DDA">
        <w:rPr>
          <w:rStyle w:val="af1"/>
          <w:rFonts w:hint="eastAsia"/>
          <w:b w:val="0"/>
          <w:bCs w:val="0"/>
        </w:rPr>
        <w:commentReference w:id="36"/>
      </w:r>
    </w:p>
    <w:p w14:paraId="55B69F59" w14:textId="77777777" w:rsidR="000B2D0A" w:rsidRDefault="000B2D0A">
      <w:pPr>
        <w:pStyle w:val="ab"/>
        <w:numPr>
          <w:ilvl w:val="0"/>
          <w:numId w:val="4"/>
        </w:numPr>
        <w:ind w:leftChars="0"/>
        <w:pPrChange w:id="37" w:author="情報科）山本" w:date="2015-03-20T09:32:00Z">
          <w:pPr>
            <w:pStyle w:val="ab"/>
            <w:numPr>
              <w:numId w:val="2"/>
            </w:numPr>
            <w:ind w:leftChars="0" w:left="420" w:hanging="420"/>
          </w:pPr>
        </w:pPrChange>
      </w:pPr>
      <w:r>
        <w:rPr>
          <w:rFonts w:hint="eastAsia"/>
        </w:rPr>
        <w:t>引用を行う正当な理由（必然性）があること</w:t>
      </w:r>
    </w:p>
    <w:p w14:paraId="5A0BEE60" w14:textId="77777777" w:rsidR="000B2D0A" w:rsidRDefault="000B2D0A">
      <w:pPr>
        <w:pStyle w:val="ab"/>
        <w:numPr>
          <w:ilvl w:val="0"/>
          <w:numId w:val="4"/>
        </w:numPr>
        <w:ind w:leftChars="0"/>
        <w:pPrChange w:id="38" w:author="情報科）山本" w:date="2015-03-20T09:32:00Z">
          <w:pPr>
            <w:pStyle w:val="ab"/>
            <w:numPr>
              <w:numId w:val="2"/>
            </w:numPr>
            <w:ind w:leftChars="0" w:left="420" w:hanging="420"/>
          </w:pPr>
        </w:pPrChange>
      </w:pPr>
      <w:r>
        <w:rPr>
          <w:rFonts w:hint="eastAsia"/>
        </w:rPr>
        <w:t>公表された著作物であること</w:t>
      </w:r>
    </w:p>
    <w:p w14:paraId="16C4B8F0" w14:textId="77777777" w:rsidR="000B2D0A" w:rsidRDefault="000B2D0A">
      <w:pPr>
        <w:pStyle w:val="ab"/>
        <w:numPr>
          <w:ilvl w:val="0"/>
          <w:numId w:val="4"/>
        </w:numPr>
        <w:ind w:leftChars="0"/>
        <w:pPrChange w:id="39" w:author="情報科）山本" w:date="2015-03-20T09:32:00Z">
          <w:pPr>
            <w:pStyle w:val="ab"/>
            <w:numPr>
              <w:numId w:val="2"/>
            </w:numPr>
            <w:ind w:leftChars="0" w:left="420" w:hanging="420"/>
          </w:pPr>
        </w:pPrChange>
      </w:pPr>
      <w:r>
        <w:rPr>
          <w:rFonts w:hint="eastAsia"/>
        </w:rPr>
        <w:t>出典（著作者名や著作物名）を明らかにしていること</w:t>
      </w:r>
    </w:p>
    <w:p w14:paraId="13F77D6C" w14:textId="77777777" w:rsidR="000B2D0A" w:rsidRDefault="000B2D0A">
      <w:pPr>
        <w:pStyle w:val="ab"/>
        <w:numPr>
          <w:ilvl w:val="0"/>
          <w:numId w:val="4"/>
        </w:numPr>
        <w:ind w:leftChars="0"/>
        <w:pPrChange w:id="40" w:author="情報科）山本" w:date="2015-03-20T09:32:00Z">
          <w:pPr>
            <w:pStyle w:val="ab"/>
            <w:numPr>
              <w:numId w:val="2"/>
            </w:numPr>
            <w:ind w:leftChars="0" w:left="420" w:hanging="420"/>
          </w:pPr>
        </w:pPrChange>
      </w:pPr>
      <w:r>
        <w:rPr>
          <w:rFonts w:hint="eastAsia"/>
        </w:rPr>
        <w:t>どの部分が引用であるか、「」（括弧）や字下げなどで明確に分けていること</w:t>
      </w:r>
    </w:p>
    <w:p w14:paraId="18934E7C" w14:textId="77777777" w:rsidR="000B2D0A" w:rsidRDefault="000B2D0A">
      <w:pPr>
        <w:pStyle w:val="ab"/>
        <w:numPr>
          <w:ilvl w:val="0"/>
          <w:numId w:val="4"/>
        </w:numPr>
        <w:ind w:leftChars="0"/>
        <w:pPrChange w:id="41" w:author="情報科）山本" w:date="2015-03-20T09:32:00Z">
          <w:pPr>
            <w:pStyle w:val="ab"/>
            <w:numPr>
              <w:numId w:val="2"/>
            </w:numPr>
            <w:ind w:leftChars="0" w:left="420" w:hanging="420"/>
          </w:pPr>
        </w:pPrChange>
      </w:pPr>
      <w:r>
        <w:rPr>
          <w:rFonts w:hint="eastAsia"/>
        </w:rPr>
        <w:t>誤字脱字を含め、改変を行わないこと</w:t>
      </w:r>
    </w:p>
    <w:p w14:paraId="6636B201" w14:textId="77777777" w:rsidR="000B2D0A" w:rsidRDefault="000B2D0A">
      <w:pPr>
        <w:pStyle w:val="ab"/>
        <w:numPr>
          <w:ilvl w:val="0"/>
          <w:numId w:val="4"/>
        </w:numPr>
        <w:ind w:leftChars="0"/>
        <w:pPrChange w:id="42" w:author="情報科）山本" w:date="2015-03-20T09:32:00Z">
          <w:pPr>
            <w:pStyle w:val="ab"/>
            <w:numPr>
              <w:numId w:val="2"/>
            </w:numPr>
            <w:ind w:leftChars="0" w:left="420" w:hanging="420"/>
          </w:pPr>
        </w:pPrChange>
      </w:pPr>
      <w:r>
        <w:rPr>
          <w:rFonts w:hint="eastAsia"/>
        </w:rPr>
        <w:t>引用部分は文章全体のうち、「従」であること（すなわち、自身の著作が主であること）</w:t>
      </w:r>
    </w:p>
    <w:p w14:paraId="5B57AABA" w14:textId="77777777" w:rsidR="000B2D0A" w:rsidRDefault="000B2D0A">
      <w:pPr>
        <w:pStyle w:val="ab"/>
        <w:numPr>
          <w:ilvl w:val="0"/>
          <w:numId w:val="4"/>
        </w:numPr>
        <w:ind w:leftChars="0"/>
        <w:pPrChange w:id="43" w:author="情報科）山本" w:date="2015-03-20T09:32:00Z">
          <w:pPr>
            <w:pStyle w:val="ab"/>
            <w:numPr>
              <w:numId w:val="2"/>
            </w:numPr>
            <w:ind w:leftChars="0" w:left="420" w:hanging="420"/>
          </w:pPr>
        </w:pPrChange>
      </w:pPr>
      <w:r>
        <w:rPr>
          <w:rFonts w:hint="eastAsia"/>
        </w:rPr>
        <w:t>必要最低限の引用であること</w:t>
      </w:r>
    </w:p>
    <w:p w14:paraId="4D3D7DA8" w14:textId="77777777" w:rsidR="000B2D0A" w:rsidRDefault="000B2D0A" w:rsidP="000B2D0A"/>
    <w:p w14:paraId="4B0A78F0" w14:textId="77777777" w:rsidR="001856AB" w:rsidRDefault="001856AB">
      <w:pPr>
        <w:widowControl/>
        <w:jc w:val="left"/>
      </w:pPr>
      <w:r>
        <w:rPr>
          <w:rFonts w:hint="eastAsia"/>
        </w:rPr>
        <w:br w:type="page"/>
      </w:r>
    </w:p>
    <w:p w14:paraId="6BCE6008" w14:textId="77777777" w:rsidR="000B2D0A" w:rsidRDefault="000B2D0A" w:rsidP="00106E77">
      <w:pPr>
        <w:pStyle w:val="2"/>
      </w:pPr>
      <w:r>
        <w:rPr>
          <w:rFonts w:hint="eastAsia"/>
        </w:rPr>
        <w:lastRenderedPageBreak/>
        <w:t>CD</w:t>
      </w:r>
      <w:r>
        <w:rPr>
          <w:rFonts w:hint="eastAsia"/>
        </w:rPr>
        <w:t>や</w:t>
      </w:r>
      <w:r>
        <w:rPr>
          <w:rFonts w:hint="eastAsia"/>
        </w:rPr>
        <w:t>DVD</w:t>
      </w:r>
      <w:r>
        <w:rPr>
          <w:rFonts w:hint="eastAsia"/>
        </w:rPr>
        <w:t>を貸し借りしてもよいか？</w:t>
      </w:r>
    </w:p>
    <w:p w14:paraId="674712BB" w14:textId="77777777" w:rsidR="000B2D0A" w:rsidRDefault="000B2D0A" w:rsidP="000B2D0A">
      <w:r>
        <w:rPr>
          <w:rFonts w:hint="eastAsia"/>
        </w:rPr>
        <w:t>デジタル時代となり、音楽・映像・プログラムなどが、</w:t>
      </w:r>
      <w:r>
        <w:rPr>
          <w:rFonts w:hint="eastAsia"/>
        </w:rPr>
        <w:t>CD</w:t>
      </w:r>
      <w:r>
        <w:rPr>
          <w:rFonts w:hint="eastAsia"/>
        </w:rPr>
        <w:t>や</w:t>
      </w:r>
      <w:r>
        <w:rPr>
          <w:rFonts w:hint="eastAsia"/>
        </w:rPr>
        <w:t>DVD</w:t>
      </w:r>
      <w:r>
        <w:rPr>
          <w:rFonts w:hint="eastAsia"/>
        </w:rPr>
        <w:t>などのメディアやインターネット経由などで簡単に手に入り、また複製も楽になりました。一見、すごく便利になったように思えますが、著作権法から考えて、そういった行為を無制限に行って良いわけではありません。どこまでが</w:t>
      </w:r>
      <w:r>
        <w:rPr>
          <w:rFonts w:hint="eastAsia"/>
        </w:rPr>
        <w:t>OK</w:t>
      </w:r>
      <w:r>
        <w:rPr>
          <w:rFonts w:hint="eastAsia"/>
        </w:rPr>
        <w:t>で、どこからが違法なのでしょうか？</w:t>
      </w:r>
    </w:p>
    <w:p w14:paraId="2CA68BA4" w14:textId="77777777" w:rsidR="000B2D0A" w:rsidRDefault="000B2D0A" w:rsidP="00106E77">
      <w:pPr>
        <w:pStyle w:val="3"/>
        <w:ind w:left="840"/>
      </w:pPr>
      <w:r>
        <w:rPr>
          <w:rFonts w:hint="eastAsia"/>
        </w:rPr>
        <w:t>著作権のルールは増えているので、しっかり理解しよう</w:t>
      </w:r>
    </w:p>
    <w:p w14:paraId="0C47E826" w14:textId="3048986C" w:rsidR="000B2D0A" w:rsidRDefault="000B2D0A" w:rsidP="000B2D0A">
      <w:r>
        <w:rPr>
          <w:rFonts w:hint="eastAsia"/>
        </w:rPr>
        <w:t>音楽や映画のメディアとコンピュータ</w:t>
      </w:r>
      <w:r w:rsidR="00EA062A">
        <w:rPr>
          <w:rFonts w:hint="eastAsia"/>
        </w:rPr>
        <w:t>ー</w:t>
      </w:r>
      <w:r>
        <w:rPr>
          <w:rFonts w:hint="eastAsia"/>
        </w:rPr>
        <w:t>ソフトウェアのメディアでは、著作権法上の扱いが異なります。最近はデジタル録音・録画されている音楽や映画のメディアも増え、これらは従来と異なる著作権上の扱いを求められるようになっています。</w:t>
      </w:r>
    </w:p>
    <w:p w14:paraId="3DA1BDEA" w14:textId="77777777" w:rsidR="000B2D0A" w:rsidRDefault="000B2D0A" w:rsidP="000B2D0A">
      <w:r>
        <w:rPr>
          <w:rFonts w:hint="eastAsia"/>
        </w:rPr>
        <w:t>それぞれに対し、きちんと理解したうえで、著作権法の範囲内で楽しむようにしましょう。</w:t>
      </w:r>
    </w:p>
    <w:p w14:paraId="00FF981F" w14:textId="77777777" w:rsidR="000B2D0A" w:rsidRDefault="000B2D0A" w:rsidP="003D56D8">
      <w:pPr>
        <w:pStyle w:val="4"/>
        <w:ind w:left="424"/>
      </w:pPr>
      <w:r>
        <w:rPr>
          <w:rFonts w:hint="eastAsia"/>
        </w:rPr>
        <w:t>音楽や映画の著作権</w:t>
      </w:r>
    </w:p>
    <w:p w14:paraId="687B9621" w14:textId="77777777" w:rsidR="000B2D0A" w:rsidRDefault="000B2D0A" w:rsidP="000B2D0A">
      <w:r>
        <w:rPr>
          <w:rFonts w:hint="eastAsia"/>
        </w:rPr>
        <w:t>音楽や映画は著作物ですので、無断で複製してはいけませんが、</w:t>
      </w:r>
      <w:r>
        <w:rPr>
          <w:rFonts w:hint="eastAsia"/>
        </w:rPr>
        <w:t>CD</w:t>
      </w:r>
      <w:r>
        <w:rPr>
          <w:rFonts w:hint="eastAsia"/>
        </w:rPr>
        <w:t>などのメディアのバックアップを作成することは私的利用の範囲として認められています。</w:t>
      </w:r>
    </w:p>
    <w:p w14:paraId="683B6B05" w14:textId="77777777" w:rsidR="000B2D0A" w:rsidRDefault="000B2D0A" w:rsidP="000B2D0A">
      <w:r>
        <w:rPr>
          <w:rFonts w:hint="eastAsia"/>
        </w:rPr>
        <w:t>ただし、最近ではコピープロテクトのかかったメディアも増えています。この場合、たとえバックアップ用としてもコピープロテクトを解除して複製することは著作権法違反になりますので、注意しましょう。</w:t>
      </w:r>
    </w:p>
    <w:p w14:paraId="4A858DDC" w14:textId="77777777" w:rsidR="000B2D0A" w:rsidRDefault="000B2D0A" w:rsidP="003D56D8">
      <w:pPr>
        <w:pStyle w:val="4"/>
        <w:ind w:left="424"/>
      </w:pPr>
      <w:r>
        <w:rPr>
          <w:rFonts w:hint="eastAsia"/>
        </w:rPr>
        <w:t>ソフトウェアの著作権</w:t>
      </w:r>
    </w:p>
    <w:p w14:paraId="00A0121C" w14:textId="7B63BD3D" w:rsidR="000B2D0A" w:rsidRDefault="000B2D0A" w:rsidP="000B2D0A">
      <w:r>
        <w:rPr>
          <w:rFonts w:hint="eastAsia"/>
        </w:rPr>
        <w:t>ソフトウェアをパッケージで購入したり、ダウンロード購入したりすると、「プログラムを購入した」という気がするかもしれませ</w:t>
      </w:r>
      <w:bookmarkStart w:id="44" w:name="_GoBack"/>
      <w:r w:rsidR="002E1BAF">
        <w:rPr>
          <w:rFonts w:hint="eastAsia"/>
        </w:rPr>
        <w:t>ん</w:t>
      </w:r>
      <w:bookmarkEnd w:id="44"/>
      <w:r>
        <w:rPr>
          <w:rFonts w:hint="eastAsia"/>
        </w:rPr>
        <w:t>が、正しくは「ソフトウェアの使用権」を購入したに過ぎません。これを「ライセンス（使用許諾）契約」といいます。購入したソフトウェアのバックアップを作成したり、</w:t>
      </w:r>
      <w:r>
        <w:rPr>
          <w:rFonts w:hint="eastAsia"/>
        </w:rPr>
        <w:t>2</w:t>
      </w:r>
      <w:r>
        <w:rPr>
          <w:rFonts w:hint="eastAsia"/>
        </w:rPr>
        <w:t>台のパソコンにインストールしたりできるかどうかを判断するためには、そのソフトウェアのライセンス契約を確認する必要があります。</w:t>
      </w:r>
    </w:p>
    <w:p w14:paraId="17E35FD7" w14:textId="77777777" w:rsidR="000B2D0A" w:rsidRDefault="000B2D0A" w:rsidP="003D56D8">
      <w:pPr>
        <w:pStyle w:val="4"/>
        <w:ind w:left="424"/>
      </w:pPr>
      <w:r>
        <w:rPr>
          <w:rFonts w:hint="eastAsia"/>
        </w:rPr>
        <w:t>フリーソフトの著作権</w:t>
      </w:r>
    </w:p>
    <w:p w14:paraId="08E08045" w14:textId="2DC2FB49" w:rsidR="000B2D0A" w:rsidRDefault="000B2D0A" w:rsidP="000B2D0A">
      <w:r>
        <w:rPr>
          <w:rFonts w:hint="eastAsia"/>
        </w:rPr>
        <w:t>無料で使えるソフトを「フリーソフト」といい、インターネットなどから有用なソフトがタダで手に入ります。フリーソフトは無料とはいえ、ライセンスがあります。再配布やプログラムの改変は、ライセンス契約で許可されていない限り禁止されています。ライセンスの内容を守って利用するようにしましょう。</w:t>
      </w:r>
    </w:p>
    <w:p w14:paraId="27A588C8" w14:textId="77777777" w:rsidR="00106E77" w:rsidRDefault="00106E77">
      <w:pPr>
        <w:widowControl/>
        <w:jc w:val="left"/>
      </w:pPr>
      <w:r>
        <w:rPr>
          <w:rFonts w:hint="eastAsia"/>
        </w:rPr>
        <w:br w:type="page"/>
      </w:r>
    </w:p>
    <w:p w14:paraId="147D3B36" w14:textId="77777777" w:rsidR="000B2D0A" w:rsidRPr="00603D4E" w:rsidRDefault="000B2D0A" w:rsidP="00603D4E">
      <w:pPr>
        <w:pStyle w:val="2"/>
      </w:pPr>
      <w:r w:rsidRPr="00603D4E">
        <w:rPr>
          <w:rFonts w:hint="eastAsia"/>
        </w:rPr>
        <w:lastRenderedPageBreak/>
        <w:t>TV</w:t>
      </w:r>
      <w:r w:rsidRPr="00603D4E">
        <w:rPr>
          <w:rFonts w:hint="eastAsia"/>
        </w:rPr>
        <w:t>番組や書籍をデジタルデータにしてよいか？</w:t>
      </w:r>
    </w:p>
    <w:p w14:paraId="23553A95" w14:textId="34D1AC68" w:rsidR="000B2D0A" w:rsidRDefault="000B2D0A" w:rsidP="000B2D0A">
      <w:r>
        <w:rPr>
          <w:rFonts w:hint="eastAsia"/>
        </w:rPr>
        <w:t>現在では、</w:t>
      </w:r>
      <w:del w:id="45" w:author="教務課）田村" w:date="2015-03-20T13:56:00Z">
        <w:r w:rsidDel="00717A23">
          <w:rPr>
            <w:rFonts w:hint="eastAsia"/>
          </w:rPr>
          <w:delText>スマホ</w:delText>
        </w:r>
      </w:del>
      <w:ins w:id="46" w:author="教務課）田村" w:date="2015-03-20T13:56:00Z">
        <w:r w:rsidR="00717A23">
          <w:rPr>
            <w:rFonts w:hint="eastAsia"/>
          </w:rPr>
          <w:t>スマートフォン</w:t>
        </w:r>
      </w:ins>
      <w:r>
        <w:rPr>
          <w:rFonts w:hint="eastAsia"/>
        </w:rPr>
        <w:t>やタブレットが１台あれば、インターネット上の情報に加え、テレビ番組のような映像や書籍などのデータをデジタル化して持ち歩いて、いつでも閲覧することができます。従来なら持ち運ぶことが不可能だった書籍何十冊分ものデータが、すべて片手に収まるのですから、大変便利になりました。しかし、ここでも著作権を十分に認識した正しい利用をしなければなりません。</w:t>
      </w:r>
    </w:p>
    <w:p w14:paraId="17B52B8E" w14:textId="77777777" w:rsidR="000B2D0A" w:rsidRDefault="000B2D0A" w:rsidP="00106E77">
      <w:pPr>
        <w:pStyle w:val="3"/>
        <w:ind w:left="840"/>
      </w:pPr>
      <w:r>
        <w:rPr>
          <w:rFonts w:hint="eastAsia"/>
        </w:rPr>
        <w:t>無断でアップロードしたりコピーしたりしない</w:t>
      </w:r>
    </w:p>
    <w:p w14:paraId="1C549202" w14:textId="77777777" w:rsidR="000B2D0A" w:rsidRDefault="000B2D0A" w:rsidP="000B2D0A">
      <w:r>
        <w:rPr>
          <w:rFonts w:hint="eastAsia"/>
        </w:rPr>
        <w:t>YouTube</w:t>
      </w:r>
      <w:r>
        <w:rPr>
          <w:rFonts w:hint="eastAsia"/>
        </w:rPr>
        <w:t>やニコニコ動画などの動画サイトが、若い人を中心に人気を集めています。電子書籍もその利便性から一般に浸透しつつあります。どちらもデジタルデータである以上、複製が容易になるわけですから、一層著作権を意識した付き合い方をしなければなりません。どこまでが許されて、どこからが違法となるのか、一緒に考えてみましょう。</w:t>
      </w:r>
    </w:p>
    <w:p w14:paraId="73722762" w14:textId="77777777" w:rsidR="000B2D0A" w:rsidRDefault="000B2D0A" w:rsidP="003D56D8">
      <w:pPr>
        <w:pStyle w:val="4"/>
        <w:ind w:left="424"/>
      </w:pPr>
      <w:r>
        <w:rPr>
          <w:rFonts w:hint="eastAsia"/>
        </w:rPr>
        <w:t>アップロード</w:t>
      </w:r>
    </w:p>
    <w:p w14:paraId="7D5DDC30" w14:textId="470B2876" w:rsidR="000B2D0A" w:rsidRDefault="000B2D0A" w:rsidP="000B2D0A">
      <w:r>
        <w:rPr>
          <w:rFonts w:hint="eastAsia"/>
        </w:rPr>
        <w:t>動画サイトは、基本的に「著作権を持つ者（著作権者）」が動画を投稿することが原則です。著作権者とは、一般的には「その動画を作った者」あるいは「その動画の著作権を譲り受けた者」となります。つまり、あなたが自分で撮影した動画をアップロードする分には問題はありません。それでは、映画やテレビ番組はどうでしょうか？　これらは、多くの関係者、具体的には映画配給会社・テレビ局・番組制作会社などが権利を持っています。ですので、あなたが映画やテレビ番組を録画してアップロードするということは、彼らの著作権を侵害することになります。著作権には多くの種類がありますが、この場合は「公衆送信権」の中の「自動公衆送信権」の侵害にあたります。</w:t>
      </w:r>
    </w:p>
    <w:p w14:paraId="14D51028" w14:textId="77777777" w:rsidR="000B2D0A" w:rsidRDefault="000B2D0A" w:rsidP="003D56D8">
      <w:pPr>
        <w:pStyle w:val="4"/>
        <w:ind w:left="424"/>
      </w:pPr>
      <w:r>
        <w:rPr>
          <w:rFonts w:hint="eastAsia"/>
        </w:rPr>
        <w:t>コピー</w:t>
      </w:r>
    </w:p>
    <w:p w14:paraId="4CD9859A" w14:textId="77777777" w:rsidR="000B2D0A" w:rsidRDefault="000B2D0A" w:rsidP="000B2D0A">
      <w:r>
        <w:rPr>
          <w:rFonts w:hint="eastAsia"/>
        </w:rPr>
        <w:t>アップロードしなくても、映画や録画した</w:t>
      </w:r>
      <w:r>
        <w:rPr>
          <w:rFonts w:hint="eastAsia"/>
        </w:rPr>
        <w:t>TV</w:t>
      </w:r>
      <w:r>
        <w:rPr>
          <w:rFonts w:hint="eastAsia"/>
        </w:rPr>
        <w:t>番組などのデータを</w:t>
      </w:r>
      <w:r>
        <w:rPr>
          <w:rFonts w:hint="eastAsia"/>
        </w:rPr>
        <w:t>DVD</w:t>
      </w:r>
      <w:r>
        <w:rPr>
          <w:rFonts w:hint="eastAsia"/>
        </w:rPr>
        <w:t>などに複写して友人に渡す行為は、私的利用の範囲を超えてしまいます。</w:t>
      </w:r>
    </w:p>
    <w:p w14:paraId="4FE75231" w14:textId="77777777" w:rsidR="000B2D0A" w:rsidRDefault="000B2D0A" w:rsidP="000B2D0A">
      <w:r>
        <w:rPr>
          <w:rFonts w:hint="eastAsia"/>
        </w:rPr>
        <w:t>では、書籍はどうでしょう。</w:t>
      </w:r>
    </w:p>
    <w:p w14:paraId="7848F531" w14:textId="33AB8620" w:rsidR="000B2D0A" w:rsidRDefault="000B2D0A" w:rsidP="000B2D0A">
      <w:r>
        <w:rPr>
          <w:rFonts w:hint="eastAsia"/>
        </w:rPr>
        <w:t>書籍等をデジタルデータにして出版する「電子書籍」が急速に普及しています。電子出版されている書籍はモバイル機器などで、どこでも好きなときに読むことができ、大量に購入して持ち歩いても重くならないなどの利点があります。一方、自分で購入した紙の書籍を裁断してスキャナで読み取ってデジタルデータ化するいわゆる「自炊」をする人もいます。自炊行為そのものは合法で、電子出版されている書籍と同様に携帯しやすくなるという利点があります。これら、購入した電子書籍も自炊で作成したデータも、利用は私的利用の範囲内に限られます。書籍のデータをコピーして他人に渡す行為は私的利用の範囲を超え、違法となります。</w:t>
      </w:r>
    </w:p>
    <w:p w14:paraId="21F35F60" w14:textId="77777777" w:rsidR="00106E77" w:rsidRDefault="00106E77">
      <w:pPr>
        <w:widowControl/>
        <w:jc w:val="left"/>
      </w:pPr>
      <w:r>
        <w:rPr>
          <w:rFonts w:hint="eastAsia"/>
        </w:rPr>
        <w:br w:type="page"/>
      </w:r>
    </w:p>
    <w:p w14:paraId="109EA20C" w14:textId="77777777" w:rsidR="000B2D0A" w:rsidRDefault="000B2D0A" w:rsidP="00106E77">
      <w:pPr>
        <w:pStyle w:val="1"/>
      </w:pPr>
      <w:r>
        <w:rPr>
          <w:rFonts w:hint="eastAsia"/>
        </w:rPr>
        <w:lastRenderedPageBreak/>
        <w:t>参考情報</w:t>
      </w:r>
    </w:p>
    <w:p w14:paraId="30BB545E" w14:textId="77777777" w:rsidR="000B2D0A" w:rsidRDefault="000B2D0A" w:rsidP="00106E77">
      <w:pPr>
        <w:pStyle w:val="3"/>
        <w:ind w:left="840"/>
      </w:pPr>
      <w:r>
        <w:rPr>
          <w:rFonts w:hint="eastAsia"/>
        </w:rPr>
        <w:t>リスト</w:t>
      </w:r>
    </w:p>
    <w:p w14:paraId="1DA061DB" w14:textId="77777777" w:rsidR="000B2D0A" w:rsidRDefault="000B2D0A" w:rsidP="000B2D0A"/>
    <w:p w14:paraId="2CD6E1E1" w14:textId="77777777" w:rsidR="000B2D0A" w:rsidRDefault="000B2D0A" w:rsidP="00106E77">
      <w:pPr>
        <w:pStyle w:val="3"/>
        <w:ind w:left="840"/>
      </w:pPr>
      <w:r>
        <w:rPr>
          <w:rFonts w:hint="eastAsia"/>
        </w:rPr>
        <w:t>用語解説</w:t>
      </w:r>
    </w:p>
    <w:p w14:paraId="4AA44DFA" w14:textId="77777777" w:rsidR="000B2D0A" w:rsidRDefault="000B2D0A" w:rsidP="000B2D0A"/>
    <w:p w14:paraId="425FE2DE" w14:textId="77777777" w:rsidR="000B2D0A" w:rsidRDefault="000B2D0A" w:rsidP="00106E77">
      <w:pPr>
        <w:pStyle w:val="3"/>
        <w:ind w:left="840"/>
      </w:pPr>
      <w:r>
        <w:rPr>
          <w:rFonts w:hint="eastAsia"/>
        </w:rPr>
        <w:t>索引</w:t>
      </w:r>
    </w:p>
    <w:p w14:paraId="738F4692" w14:textId="77777777" w:rsidR="005147F6" w:rsidRDefault="005147F6"/>
    <w:sectPr w:rsidR="005147F6" w:rsidSect="005F2A82">
      <w:headerReference w:type="default" r:id="rId20"/>
      <w:footerReference w:type="default" r:id="rId21"/>
      <w:pgSz w:w="11906" w:h="16838"/>
      <w:pgMar w:top="1440" w:right="1077" w:bottom="1440" w:left="1077" w:header="851" w:footer="992" w:gutter="0"/>
      <w:pgNumType w:start="1"/>
      <w:cols w:space="425"/>
      <w:titlePg/>
      <w:docGrid w:type="lines" w:linePitch="29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情報科）山本" w:date="2015-03-20T12:53:00Z" w:initials="Y">
    <w:p w14:paraId="6182A360" w14:textId="77777777" w:rsidR="00795D77" w:rsidRDefault="00795D77" w:rsidP="00795D77">
      <w:pPr>
        <w:pStyle w:val="af2"/>
      </w:pPr>
      <w:r>
        <w:rPr>
          <w:rStyle w:val="af1"/>
        </w:rPr>
        <w:annotationRef/>
      </w:r>
      <w:r>
        <w:rPr>
          <w:rFonts w:hint="eastAsia"/>
        </w:rPr>
        <w:t>年度を修正しました。</w:t>
      </w:r>
    </w:p>
  </w:comment>
  <w:comment w:id="1" w:author="教務課）田村" w:date="2015-03-20T13:43:00Z" w:initials="T">
    <w:p w14:paraId="76F26FA5" w14:textId="2E462525" w:rsidR="00A4199B" w:rsidRDefault="00A4199B">
      <w:pPr>
        <w:pStyle w:val="af2"/>
      </w:pPr>
      <w:r>
        <w:rPr>
          <w:rStyle w:val="af1"/>
        </w:rPr>
        <w:annotationRef/>
      </w:r>
      <w:r>
        <w:rPr>
          <w:rFonts w:hint="eastAsia"/>
        </w:rPr>
        <w:t>当日はこのチェックリストを別紙で配布して、実際に○×を付けてもらって回収しましょう。別紙は私が作るので、項目が変わったらお知らせください。</w:t>
      </w:r>
    </w:p>
  </w:comment>
  <w:comment w:id="2" w:author="情報科）山本" w:date="2015-03-20T09:08:00Z" w:initials="Y">
    <w:p w14:paraId="5F7B9E8C" w14:textId="77777777" w:rsidR="00CE0756" w:rsidRDefault="00CE0756">
      <w:pPr>
        <w:pStyle w:val="af2"/>
      </w:pPr>
      <w:r>
        <w:rPr>
          <w:rStyle w:val="af1"/>
        </w:rPr>
        <w:annotationRef/>
      </w:r>
      <w:r>
        <w:rPr>
          <w:rFonts w:hint="eastAsia"/>
        </w:rPr>
        <w:t>最新データが出ていないか確認してください。</w:t>
      </w:r>
    </w:p>
  </w:comment>
  <w:comment w:id="4" w:author="教務課）田村" w:date="2015-03-20T13:45:00Z" w:initials="T">
    <w:p w14:paraId="540BC472" w14:textId="20BB4504" w:rsidR="00A4199B" w:rsidRDefault="00A4199B">
      <w:pPr>
        <w:pStyle w:val="af2"/>
      </w:pPr>
      <w:r>
        <w:rPr>
          <w:rStyle w:val="af1"/>
        </w:rPr>
        <w:annotationRef/>
      </w:r>
      <w:r>
        <w:rPr>
          <w:rFonts w:hint="eastAsia"/>
        </w:rPr>
        <w:t>当日はこのチェックリストを別紙で配布して、実際に○×を付けてもらって回収しましょう。別紙は私が作るので、項目が変わったらお知らせください。</w:t>
      </w:r>
    </w:p>
  </w:comment>
  <w:comment w:id="5" w:author="情報科）山本" w:date="2015-03-20T09:11:00Z" w:initials="Y">
    <w:p w14:paraId="247E5167" w14:textId="77777777" w:rsidR="0048330D" w:rsidRDefault="0048330D">
      <w:pPr>
        <w:pStyle w:val="af2"/>
      </w:pPr>
      <w:r>
        <w:rPr>
          <w:rStyle w:val="af1"/>
        </w:rPr>
        <w:annotationRef/>
      </w:r>
      <w:r>
        <w:rPr>
          <w:rFonts w:hint="eastAsia"/>
        </w:rPr>
        <w:t>スマートフォン、携帯電話など、若者言葉で表記されているのは意図的なものですか？</w:t>
      </w:r>
    </w:p>
  </w:comment>
  <w:comment w:id="6" w:author="教務課）田村" w:date="2015-03-20T16:16:00Z" w:initials="T">
    <w:p w14:paraId="59DD9270" w14:textId="70DCF8BB" w:rsidR="00E87DDA" w:rsidRDefault="00E87DDA">
      <w:pPr>
        <w:pStyle w:val="af2"/>
      </w:pPr>
      <w:r>
        <w:rPr>
          <w:rStyle w:val="af1"/>
        </w:rPr>
        <w:annotationRef/>
      </w:r>
      <w:r>
        <w:rPr>
          <w:rFonts w:hint="eastAsia"/>
        </w:rPr>
        <w:t>私のほうで書き換えましたが、意図的なものであれば戻してください。</w:t>
      </w:r>
    </w:p>
  </w:comment>
  <w:comment w:id="11" w:author="情報科）山本" w:date="2015-03-20T09:12:00Z" w:initials="Y">
    <w:p w14:paraId="1D05AF84" w14:textId="77777777" w:rsidR="0048330D" w:rsidRDefault="0048330D">
      <w:pPr>
        <w:pStyle w:val="af2"/>
      </w:pPr>
      <w:r>
        <w:rPr>
          <w:rStyle w:val="af1"/>
        </w:rPr>
        <w:annotationRef/>
      </w:r>
      <w:r>
        <w:rPr>
          <w:rFonts w:hint="eastAsia"/>
        </w:rPr>
        <w:t>最新データが出ていないか確認してください。</w:t>
      </w:r>
    </w:p>
  </w:comment>
  <w:comment w:id="14" w:author="情報科）山本" w:date="2015-03-20T09:13:00Z" w:initials="Y">
    <w:p w14:paraId="7E2B1F49" w14:textId="77777777" w:rsidR="0048330D" w:rsidRDefault="0048330D">
      <w:pPr>
        <w:pStyle w:val="af2"/>
      </w:pPr>
      <w:r>
        <w:rPr>
          <w:rStyle w:val="af1"/>
        </w:rPr>
        <w:annotationRef/>
      </w:r>
      <w:r>
        <w:rPr>
          <w:rFonts w:hint="eastAsia"/>
        </w:rPr>
        <w:t>位置情報を悪用されてしまった事例があるので、紹介したいと思います。</w:t>
      </w:r>
    </w:p>
    <w:p w14:paraId="575C2689" w14:textId="77777777" w:rsidR="0048330D" w:rsidRDefault="0048330D">
      <w:pPr>
        <w:pStyle w:val="af2"/>
      </w:pPr>
      <w:r>
        <w:rPr>
          <w:rFonts w:hint="eastAsia"/>
        </w:rPr>
        <w:t>G</w:t>
      </w:r>
      <w:r>
        <w:t>PS</w:t>
      </w:r>
      <w:r>
        <w:rPr>
          <w:rFonts w:hint="eastAsia"/>
        </w:rPr>
        <w:t>機能の用語解説を追記しました。</w:t>
      </w:r>
    </w:p>
  </w:comment>
  <w:comment w:id="35" w:author="情報科）山本" w:date="2015-03-20T09:25:00Z" w:initials="Y">
    <w:p w14:paraId="053F28B8" w14:textId="77777777" w:rsidR="007D3A1D" w:rsidRDefault="007D3A1D">
      <w:pPr>
        <w:pStyle w:val="af2"/>
      </w:pPr>
      <w:r>
        <w:rPr>
          <w:rStyle w:val="af1"/>
        </w:rPr>
        <w:annotationRef/>
      </w:r>
      <w:r>
        <w:rPr>
          <w:rFonts w:hint="eastAsia"/>
        </w:rPr>
        <w:t>見づらいからリストの書式を勝手に変えましたが、ほかに適切なものがあったらそちらに変えてください。</w:t>
      </w:r>
    </w:p>
  </w:comment>
  <w:comment w:id="36" w:author="教務課）田村" w:date="2015-03-20T16:17:00Z" w:initials="T">
    <w:p w14:paraId="2CBA97D0" w14:textId="08360ABD" w:rsidR="00E87DDA" w:rsidRDefault="00E87DDA">
      <w:pPr>
        <w:pStyle w:val="af2"/>
      </w:pPr>
      <w:r>
        <w:rPr>
          <w:rStyle w:val="af1"/>
        </w:rPr>
        <w:annotationRef/>
      </w:r>
      <w:r>
        <w:rPr>
          <w:rFonts w:hint="eastAsia"/>
        </w:rPr>
        <w:t>各科より、ルールの周知徹底を依頼されています。</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82A360" w15:done="0"/>
  <w15:commentEx w15:paraId="76F26FA5" w15:done="0"/>
  <w15:commentEx w15:paraId="5F7B9E8C" w15:done="0"/>
  <w15:commentEx w15:paraId="540BC472" w15:done="0"/>
  <w15:commentEx w15:paraId="247E5167" w15:done="0"/>
  <w15:commentEx w15:paraId="59DD9270" w15:paraIdParent="247E5167" w15:done="0"/>
  <w15:commentEx w15:paraId="1D05AF84" w15:done="0"/>
  <w15:commentEx w15:paraId="575C2689" w15:done="0"/>
  <w15:commentEx w15:paraId="053F28B8" w15:done="0"/>
  <w15:commentEx w15:paraId="2CBA97D0" w15:paraIdParent="053F28B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05B23" w14:textId="77777777" w:rsidR="00431A7F" w:rsidRDefault="00431A7F" w:rsidP="00CE659A">
      <w:r>
        <w:separator/>
      </w:r>
    </w:p>
  </w:endnote>
  <w:endnote w:type="continuationSeparator" w:id="0">
    <w:p w14:paraId="16C39928" w14:textId="77777777" w:rsidR="00431A7F" w:rsidRDefault="00431A7F" w:rsidP="00CE6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2833192"/>
      <w:docPartObj>
        <w:docPartGallery w:val="Page Numbers (Bottom of Page)"/>
        <w:docPartUnique/>
      </w:docPartObj>
    </w:sdtPr>
    <w:sdtEndPr/>
    <w:sdtContent>
      <w:p w14:paraId="413CF5DA" w14:textId="469DA2D7" w:rsidR="00F1711A" w:rsidRDefault="00AB45B6" w:rsidP="00AB45B6">
        <w:pPr>
          <w:pStyle w:val="a8"/>
          <w:tabs>
            <w:tab w:val="clear" w:pos="4252"/>
            <w:tab w:val="clear" w:pos="8504"/>
            <w:tab w:val="center" w:pos="5103"/>
            <w:tab w:val="right" w:pos="9639"/>
          </w:tabs>
          <w:jc w:val="center"/>
        </w:pPr>
        <w:r>
          <w:tab/>
        </w:r>
        <w:r w:rsidR="005F2A82">
          <w:t>FOM</w:t>
        </w:r>
        <w:r w:rsidR="005F2A82">
          <w:rPr>
            <w:rFonts w:hint="eastAsia"/>
          </w:rPr>
          <w:t>学園</w:t>
        </w:r>
        <w:r>
          <w:tab/>
        </w:r>
        <w:r>
          <w:fldChar w:fldCharType="begin"/>
        </w:r>
        <w:r>
          <w:instrText>PAGE   \* MERGEFORMAT</w:instrText>
        </w:r>
        <w:r>
          <w:fldChar w:fldCharType="separate"/>
        </w:r>
        <w:r w:rsidR="002E1BAF" w:rsidRPr="002E1BAF">
          <w:rPr>
            <w:noProof/>
            <w:lang w:val="ja-JP"/>
          </w:rPr>
          <w:t>16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6E3D08" w14:textId="77777777" w:rsidR="00431A7F" w:rsidRDefault="00431A7F" w:rsidP="00CE659A">
      <w:r>
        <w:separator/>
      </w:r>
    </w:p>
  </w:footnote>
  <w:footnote w:type="continuationSeparator" w:id="0">
    <w:p w14:paraId="7357F56B" w14:textId="77777777" w:rsidR="00431A7F" w:rsidRDefault="00431A7F" w:rsidP="00CE65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34FB5" w14:textId="1DA31FFD" w:rsidR="00CE659A" w:rsidRPr="00BC24C6" w:rsidRDefault="006C3398" w:rsidP="00BC24C6">
    <w:pPr>
      <w:pStyle w:val="a6"/>
      <w:jc w:val="right"/>
      <w:rPr>
        <w:rFonts w:asciiTheme="majorEastAsia" w:eastAsiaTheme="majorEastAsia" w:hAnsiTheme="majorEastAsia"/>
        <w:b/>
        <w:color w:val="002060"/>
      </w:rPr>
    </w:pPr>
    <w:r w:rsidRPr="00BC24C6">
      <w:rPr>
        <w:rFonts w:asciiTheme="majorEastAsia" w:eastAsiaTheme="majorEastAsia" w:hAnsiTheme="majorEastAsia" w:hint="eastAsia"/>
        <w:b/>
        <w:color w:val="002060"/>
      </w:rPr>
      <w:t>情報化社会のモラルとセキュリティ</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44613"/>
    <w:multiLevelType w:val="hybridMultilevel"/>
    <w:tmpl w:val="1C8C8932"/>
    <w:lvl w:ilvl="0" w:tplc="D4880304">
      <w:start w:val="1"/>
      <w:numFmt w:val="bullet"/>
      <w:lvlText w:val="•"/>
      <w:lvlJc w:val="left"/>
      <w:pPr>
        <w:tabs>
          <w:tab w:val="num" w:pos="720"/>
        </w:tabs>
        <w:ind w:left="720" w:hanging="360"/>
      </w:pPr>
      <w:rPr>
        <w:rFonts w:ascii="ＭＳ Ｐゴシック" w:hAnsi="ＭＳ Ｐゴシック" w:hint="default"/>
      </w:rPr>
    </w:lvl>
    <w:lvl w:ilvl="1" w:tplc="1CCC3204" w:tentative="1">
      <w:start w:val="1"/>
      <w:numFmt w:val="bullet"/>
      <w:lvlText w:val="•"/>
      <w:lvlJc w:val="left"/>
      <w:pPr>
        <w:tabs>
          <w:tab w:val="num" w:pos="1440"/>
        </w:tabs>
        <w:ind w:left="1440" w:hanging="360"/>
      </w:pPr>
      <w:rPr>
        <w:rFonts w:ascii="ＭＳ Ｐゴシック" w:hAnsi="ＭＳ Ｐゴシック" w:hint="default"/>
      </w:rPr>
    </w:lvl>
    <w:lvl w:ilvl="2" w:tplc="3D9AA524" w:tentative="1">
      <w:start w:val="1"/>
      <w:numFmt w:val="bullet"/>
      <w:lvlText w:val="•"/>
      <w:lvlJc w:val="left"/>
      <w:pPr>
        <w:tabs>
          <w:tab w:val="num" w:pos="2160"/>
        </w:tabs>
        <w:ind w:left="2160" w:hanging="360"/>
      </w:pPr>
      <w:rPr>
        <w:rFonts w:ascii="ＭＳ Ｐゴシック" w:hAnsi="ＭＳ Ｐゴシック" w:hint="default"/>
      </w:rPr>
    </w:lvl>
    <w:lvl w:ilvl="3" w:tplc="F5FA3AF4" w:tentative="1">
      <w:start w:val="1"/>
      <w:numFmt w:val="bullet"/>
      <w:lvlText w:val="•"/>
      <w:lvlJc w:val="left"/>
      <w:pPr>
        <w:tabs>
          <w:tab w:val="num" w:pos="2880"/>
        </w:tabs>
        <w:ind w:left="2880" w:hanging="360"/>
      </w:pPr>
      <w:rPr>
        <w:rFonts w:ascii="ＭＳ Ｐゴシック" w:hAnsi="ＭＳ Ｐゴシック" w:hint="default"/>
      </w:rPr>
    </w:lvl>
    <w:lvl w:ilvl="4" w:tplc="04CEA230" w:tentative="1">
      <w:start w:val="1"/>
      <w:numFmt w:val="bullet"/>
      <w:lvlText w:val="•"/>
      <w:lvlJc w:val="left"/>
      <w:pPr>
        <w:tabs>
          <w:tab w:val="num" w:pos="3600"/>
        </w:tabs>
        <w:ind w:left="3600" w:hanging="360"/>
      </w:pPr>
      <w:rPr>
        <w:rFonts w:ascii="ＭＳ Ｐゴシック" w:hAnsi="ＭＳ Ｐゴシック" w:hint="default"/>
      </w:rPr>
    </w:lvl>
    <w:lvl w:ilvl="5" w:tplc="88FA4BB0" w:tentative="1">
      <w:start w:val="1"/>
      <w:numFmt w:val="bullet"/>
      <w:lvlText w:val="•"/>
      <w:lvlJc w:val="left"/>
      <w:pPr>
        <w:tabs>
          <w:tab w:val="num" w:pos="4320"/>
        </w:tabs>
        <w:ind w:left="4320" w:hanging="360"/>
      </w:pPr>
      <w:rPr>
        <w:rFonts w:ascii="ＭＳ Ｐゴシック" w:hAnsi="ＭＳ Ｐゴシック" w:hint="default"/>
      </w:rPr>
    </w:lvl>
    <w:lvl w:ilvl="6" w:tplc="3298633E" w:tentative="1">
      <w:start w:val="1"/>
      <w:numFmt w:val="bullet"/>
      <w:lvlText w:val="•"/>
      <w:lvlJc w:val="left"/>
      <w:pPr>
        <w:tabs>
          <w:tab w:val="num" w:pos="5040"/>
        </w:tabs>
        <w:ind w:left="5040" w:hanging="360"/>
      </w:pPr>
      <w:rPr>
        <w:rFonts w:ascii="ＭＳ Ｐゴシック" w:hAnsi="ＭＳ Ｐゴシック" w:hint="default"/>
      </w:rPr>
    </w:lvl>
    <w:lvl w:ilvl="7" w:tplc="A556799C" w:tentative="1">
      <w:start w:val="1"/>
      <w:numFmt w:val="bullet"/>
      <w:lvlText w:val="•"/>
      <w:lvlJc w:val="left"/>
      <w:pPr>
        <w:tabs>
          <w:tab w:val="num" w:pos="5760"/>
        </w:tabs>
        <w:ind w:left="5760" w:hanging="360"/>
      </w:pPr>
      <w:rPr>
        <w:rFonts w:ascii="ＭＳ Ｐゴシック" w:hAnsi="ＭＳ Ｐゴシック" w:hint="default"/>
      </w:rPr>
    </w:lvl>
    <w:lvl w:ilvl="8" w:tplc="E6C6B82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
    <w:nsid w:val="0B2A74D9"/>
    <w:multiLevelType w:val="hybridMultilevel"/>
    <w:tmpl w:val="DB6A3548"/>
    <w:lvl w:ilvl="0" w:tplc="E5D48C48">
      <w:start w:val="1"/>
      <w:numFmt w:val="bullet"/>
      <w:pStyle w:val="4"/>
      <w:lvlText w:val=""/>
      <w:lvlJc w:val="left"/>
      <w:pPr>
        <w:ind w:left="820" w:hanging="420"/>
      </w:pPr>
      <w:rPr>
        <w:rFonts w:ascii="Wingdings" w:hAnsi="Wingdings" w:hint="default"/>
        <w:color w:val="002060"/>
        <w:sz w:val="28"/>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
    <w:nsid w:val="28AD4239"/>
    <w:multiLevelType w:val="hybridMultilevel"/>
    <w:tmpl w:val="497C967A"/>
    <w:lvl w:ilvl="0" w:tplc="48C668CE">
      <w:start w:val="1"/>
      <w:numFmt w:val="bullet"/>
      <w:pStyle w:val="a"/>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nsid w:val="2F0B7DB9"/>
    <w:multiLevelType w:val="hybridMultilevel"/>
    <w:tmpl w:val="0E1CB99E"/>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nsid w:val="389C750F"/>
    <w:multiLevelType w:val="hybridMultilevel"/>
    <w:tmpl w:val="FF2028C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5680A21"/>
    <w:multiLevelType w:val="hybridMultilevel"/>
    <w:tmpl w:val="A41423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742E6874"/>
    <w:multiLevelType w:val="hybridMultilevel"/>
    <w:tmpl w:val="DE945D9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88010CB"/>
    <w:multiLevelType w:val="hybridMultilevel"/>
    <w:tmpl w:val="0D966ECA"/>
    <w:lvl w:ilvl="0" w:tplc="F89ACAEA">
      <w:start w:val="1"/>
      <w:numFmt w:val="bullet"/>
      <w:lvlText w:val=""/>
      <w:lvlJc w:val="left"/>
      <w:pPr>
        <w:ind w:left="8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5"/>
  </w:num>
  <w:num w:numId="3">
    <w:abstractNumId w:val="1"/>
  </w:num>
  <w:num w:numId="4">
    <w:abstractNumId w:val="7"/>
  </w:num>
  <w:num w:numId="5">
    <w:abstractNumId w:val="0"/>
  </w:num>
  <w:num w:numId="6">
    <w:abstractNumId w:val="2"/>
  </w:num>
  <w:num w:numId="7">
    <w:abstractNumId w:val="3"/>
  </w:num>
  <w:num w:numId="8">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情報科）山本">
    <w15:presenceInfo w15:providerId="None" w15:userId="情報科）山本"/>
  </w15:person>
  <w15:person w15:author="教務課）田村">
    <w15:presenceInfo w15:providerId="None" w15:userId="教務課）田村"/>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trackRevisions/>
  <w:defaultTabStop w:val="840"/>
  <w:drawingGridHorizontalSpacing w:val="105"/>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D0A"/>
    <w:rsid w:val="0003560C"/>
    <w:rsid w:val="000356AA"/>
    <w:rsid w:val="000B0E1D"/>
    <w:rsid w:val="000B2D0A"/>
    <w:rsid w:val="000E5CE4"/>
    <w:rsid w:val="000F5F29"/>
    <w:rsid w:val="000F7B63"/>
    <w:rsid w:val="00106E77"/>
    <w:rsid w:val="00137224"/>
    <w:rsid w:val="00143483"/>
    <w:rsid w:val="00152EEA"/>
    <w:rsid w:val="001624F9"/>
    <w:rsid w:val="00172EE8"/>
    <w:rsid w:val="001746C2"/>
    <w:rsid w:val="0017555D"/>
    <w:rsid w:val="001856AB"/>
    <w:rsid w:val="001B0F96"/>
    <w:rsid w:val="001E6698"/>
    <w:rsid w:val="002063F6"/>
    <w:rsid w:val="00227807"/>
    <w:rsid w:val="0024526F"/>
    <w:rsid w:val="002A759A"/>
    <w:rsid w:val="002C0804"/>
    <w:rsid w:val="002E1BAF"/>
    <w:rsid w:val="002F2233"/>
    <w:rsid w:val="003028F8"/>
    <w:rsid w:val="0031112A"/>
    <w:rsid w:val="00314C3A"/>
    <w:rsid w:val="00317C06"/>
    <w:rsid w:val="003316D4"/>
    <w:rsid w:val="00334E14"/>
    <w:rsid w:val="00355EC9"/>
    <w:rsid w:val="00360853"/>
    <w:rsid w:val="003633E1"/>
    <w:rsid w:val="0037372B"/>
    <w:rsid w:val="003D56D8"/>
    <w:rsid w:val="00431A7F"/>
    <w:rsid w:val="0046731E"/>
    <w:rsid w:val="0048330D"/>
    <w:rsid w:val="004C43A4"/>
    <w:rsid w:val="00504867"/>
    <w:rsid w:val="005147F6"/>
    <w:rsid w:val="005270AD"/>
    <w:rsid w:val="00543523"/>
    <w:rsid w:val="00547366"/>
    <w:rsid w:val="005D6C15"/>
    <w:rsid w:val="005E4BA4"/>
    <w:rsid w:val="005F2A82"/>
    <w:rsid w:val="00603D4E"/>
    <w:rsid w:val="00604C11"/>
    <w:rsid w:val="0061134E"/>
    <w:rsid w:val="006434C4"/>
    <w:rsid w:val="00664E89"/>
    <w:rsid w:val="00681EB8"/>
    <w:rsid w:val="006C3398"/>
    <w:rsid w:val="006F0232"/>
    <w:rsid w:val="006F0DD8"/>
    <w:rsid w:val="007026D8"/>
    <w:rsid w:val="00717A23"/>
    <w:rsid w:val="007355DE"/>
    <w:rsid w:val="00747552"/>
    <w:rsid w:val="00795D77"/>
    <w:rsid w:val="007A65D7"/>
    <w:rsid w:val="007D3A1D"/>
    <w:rsid w:val="008375D0"/>
    <w:rsid w:val="008471E4"/>
    <w:rsid w:val="00861856"/>
    <w:rsid w:val="0089382C"/>
    <w:rsid w:val="009164A6"/>
    <w:rsid w:val="00974FE5"/>
    <w:rsid w:val="009E4236"/>
    <w:rsid w:val="009F5C05"/>
    <w:rsid w:val="00A1448D"/>
    <w:rsid w:val="00A32B49"/>
    <w:rsid w:val="00A4199B"/>
    <w:rsid w:val="00A76BDA"/>
    <w:rsid w:val="00A80760"/>
    <w:rsid w:val="00A844D4"/>
    <w:rsid w:val="00A85776"/>
    <w:rsid w:val="00AB45B6"/>
    <w:rsid w:val="00AE0C6F"/>
    <w:rsid w:val="00AE28B3"/>
    <w:rsid w:val="00AE3496"/>
    <w:rsid w:val="00AF59BB"/>
    <w:rsid w:val="00B16AA9"/>
    <w:rsid w:val="00B40D90"/>
    <w:rsid w:val="00B43035"/>
    <w:rsid w:val="00B73FE2"/>
    <w:rsid w:val="00BB2EB6"/>
    <w:rsid w:val="00BC24C6"/>
    <w:rsid w:val="00BC646D"/>
    <w:rsid w:val="00BE72A6"/>
    <w:rsid w:val="00BF66C0"/>
    <w:rsid w:val="00C2463C"/>
    <w:rsid w:val="00C613E9"/>
    <w:rsid w:val="00CB666D"/>
    <w:rsid w:val="00CB7BAF"/>
    <w:rsid w:val="00CD7E37"/>
    <w:rsid w:val="00CE0756"/>
    <w:rsid w:val="00CE659A"/>
    <w:rsid w:val="00D1549D"/>
    <w:rsid w:val="00D561F9"/>
    <w:rsid w:val="00D92BFD"/>
    <w:rsid w:val="00DA1F67"/>
    <w:rsid w:val="00DB55FA"/>
    <w:rsid w:val="00DC4903"/>
    <w:rsid w:val="00DC5124"/>
    <w:rsid w:val="00E029F5"/>
    <w:rsid w:val="00E27591"/>
    <w:rsid w:val="00E87DDA"/>
    <w:rsid w:val="00EA062A"/>
    <w:rsid w:val="00EB5E87"/>
    <w:rsid w:val="00ED42EE"/>
    <w:rsid w:val="00EE2C79"/>
    <w:rsid w:val="00F05656"/>
    <w:rsid w:val="00F107A3"/>
    <w:rsid w:val="00F1711A"/>
    <w:rsid w:val="00F761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1E2FEE"/>
  <w15:chartTrackingRefBased/>
  <w15:docId w15:val="{E66616B1-770A-4D6F-8AE9-DDC6493A7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05656"/>
    <w:pPr>
      <w:widowControl w:val="0"/>
      <w:jc w:val="both"/>
    </w:pPr>
  </w:style>
  <w:style w:type="paragraph" w:styleId="1">
    <w:name w:val="heading 1"/>
    <w:basedOn w:val="a0"/>
    <w:next w:val="a0"/>
    <w:link w:val="10"/>
    <w:uiPriority w:val="9"/>
    <w:qFormat/>
    <w:rsid w:val="00CE659A"/>
    <w:pPr>
      <w:keepNext/>
      <w:outlineLvl w:val="0"/>
    </w:pPr>
    <w:rPr>
      <w:rFonts w:asciiTheme="majorHAnsi" w:eastAsiaTheme="majorEastAsia" w:hAnsiTheme="majorHAnsi" w:cstheme="majorBidi"/>
      <w:sz w:val="24"/>
      <w:szCs w:val="24"/>
    </w:rPr>
  </w:style>
  <w:style w:type="paragraph" w:styleId="2">
    <w:name w:val="heading 2"/>
    <w:basedOn w:val="a0"/>
    <w:next w:val="a0"/>
    <w:link w:val="20"/>
    <w:uiPriority w:val="9"/>
    <w:unhideWhenUsed/>
    <w:qFormat/>
    <w:rsid w:val="00CE659A"/>
    <w:pPr>
      <w:keepNext/>
      <w:ind w:left="425"/>
      <w:outlineLvl w:val="1"/>
    </w:pPr>
    <w:rPr>
      <w:rFonts w:asciiTheme="majorHAnsi" w:eastAsiaTheme="majorEastAsia" w:hAnsiTheme="majorHAnsi" w:cstheme="majorBidi"/>
    </w:rPr>
  </w:style>
  <w:style w:type="paragraph" w:styleId="3">
    <w:name w:val="heading 3"/>
    <w:basedOn w:val="a0"/>
    <w:next w:val="a0"/>
    <w:link w:val="30"/>
    <w:uiPriority w:val="9"/>
    <w:unhideWhenUsed/>
    <w:qFormat/>
    <w:rsid w:val="00F1711A"/>
    <w:pPr>
      <w:keepNext/>
      <w:ind w:leftChars="400" w:left="400"/>
      <w:outlineLvl w:val="2"/>
    </w:pPr>
    <w:rPr>
      <w:rFonts w:asciiTheme="majorHAnsi" w:eastAsiaTheme="majorEastAsia" w:hAnsiTheme="majorHAnsi" w:cstheme="majorBidi"/>
    </w:rPr>
  </w:style>
  <w:style w:type="paragraph" w:styleId="4">
    <w:name w:val="heading 4"/>
    <w:basedOn w:val="a0"/>
    <w:next w:val="a0"/>
    <w:link w:val="40"/>
    <w:uiPriority w:val="9"/>
    <w:unhideWhenUsed/>
    <w:qFormat/>
    <w:rsid w:val="00543523"/>
    <w:pPr>
      <w:keepNext/>
      <w:numPr>
        <w:numId w:val="3"/>
      </w:numPr>
      <w:ind w:leftChars="2" w:left="422"/>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0B2D0A"/>
    <w:rPr>
      <w:kern w:val="0"/>
      <w:sz w:val="22"/>
    </w:rPr>
  </w:style>
  <w:style w:type="character" w:customStyle="1" w:styleId="a5">
    <w:name w:val="行間詰め (文字)"/>
    <w:basedOn w:val="a1"/>
    <w:link w:val="a4"/>
    <w:uiPriority w:val="1"/>
    <w:rsid w:val="000B2D0A"/>
    <w:rPr>
      <w:kern w:val="0"/>
      <w:sz w:val="22"/>
    </w:rPr>
  </w:style>
  <w:style w:type="character" w:customStyle="1" w:styleId="10">
    <w:name w:val="見出し 1 (文字)"/>
    <w:basedOn w:val="a1"/>
    <w:link w:val="1"/>
    <w:uiPriority w:val="9"/>
    <w:rsid w:val="00CE659A"/>
    <w:rPr>
      <w:rFonts w:asciiTheme="majorHAnsi" w:eastAsiaTheme="majorEastAsia" w:hAnsiTheme="majorHAnsi" w:cstheme="majorBidi"/>
      <w:sz w:val="24"/>
      <w:szCs w:val="24"/>
    </w:rPr>
  </w:style>
  <w:style w:type="character" w:customStyle="1" w:styleId="20">
    <w:name w:val="見出し 2 (文字)"/>
    <w:basedOn w:val="a1"/>
    <w:link w:val="2"/>
    <w:uiPriority w:val="9"/>
    <w:rsid w:val="00CE659A"/>
    <w:rPr>
      <w:rFonts w:asciiTheme="majorHAnsi" w:eastAsiaTheme="majorEastAsia" w:hAnsiTheme="majorHAnsi" w:cstheme="majorBidi"/>
    </w:rPr>
  </w:style>
  <w:style w:type="table" w:styleId="4-5">
    <w:name w:val="Grid Table 4 Accent 5"/>
    <w:basedOn w:val="a2"/>
    <w:uiPriority w:val="49"/>
    <w:rsid w:val="00CE659A"/>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a6">
    <w:name w:val="header"/>
    <w:basedOn w:val="a0"/>
    <w:link w:val="a7"/>
    <w:uiPriority w:val="99"/>
    <w:unhideWhenUsed/>
    <w:rsid w:val="00CE659A"/>
    <w:pPr>
      <w:tabs>
        <w:tab w:val="center" w:pos="4252"/>
        <w:tab w:val="right" w:pos="8504"/>
      </w:tabs>
      <w:snapToGrid w:val="0"/>
    </w:pPr>
  </w:style>
  <w:style w:type="character" w:customStyle="1" w:styleId="a7">
    <w:name w:val="ヘッダー (文字)"/>
    <w:basedOn w:val="a1"/>
    <w:link w:val="a6"/>
    <w:uiPriority w:val="99"/>
    <w:rsid w:val="00CE659A"/>
  </w:style>
  <w:style w:type="paragraph" w:styleId="a8">
    <w:name w:val="footer"/>
    <w:basedOn w:val="a0"/>
    <w:link w:val="a9"/>
    <w:uiPriority w:val="99"/>
    <w:unhideWhenUsed/>
    <w:rsid w:val="00CE659A"/>
    <w:pPr>
      <w:tabs>
        <w:tab w:val="center" w:pos="4252"/>
        <w:tab w:val="right" w:pos="8504"/>
      </w:tabs>
      <w:snapToGrid w:val="0"/>
    </w:pPr>
  </w:style>
  <w:style w:type="character" w:customStyle="1" w:styleId="a9">
    <w:name w:val="フッター (文字)"/>
    <w:basedOn w:val="a1"/>
    <w:link w:val="a8"/>
    <w:uiPriority w:val="99"/>
    <w:rsid w:val="00CE659A"/>
  </w:style>
  <w:style w:type="paragraph" w:styleId="aa">
    <w:name w:val="caption"/>
    <w:basedOn w:val="a0"/>
    <w:next w:val="a0"/>
    <w:uiPriority w:val="35"/>
    <w:unhideWhenUsed/>
    <w:qFormat/>
    <w:rsid w:val="00F1711A"/>
    <w:rPr>
      <w:b/>
      <w:bCs/>
    </w:rPr>
  </w:style>
  <w:style w:type="character" w:customStyle="1" w:styleId="30">
    <w:name w:val="見出し 3 (文字)"/>
    <w:basedOn w:val="a1"/>
    <w:link w:val="3"/>
    <w:uiPriority w:val="9"/>
    <w:rsid w:val="00F1711A"/>
    <w:rPr>
      <w:rFonts w:asciiTheme="majorHAnsi" w:eastAsiaTheme="majorEastAsia" w:hAnsiTheme="majorHAnsi" w:cstheme="majorBidi"/>
    </w:rPr>
  </w:style>
  <w:style w:type="paragraph" w:styleId="ab">
    <w:name w:val="List Paragraph"/>
    <w:basedOn w:val="a0"/>
    <w:link w:val="ac"/>
    <w:uiPriority w:val="34"/>
    <w:qFormat/>
    <w:rsid w:val="00A1448D"/>
    <w:pPr>
      <w:ind w:leftChars="400" w:left="840"/>
    </w:pPr>
  </w:style>
  <w:style w:type="character" w:customStyle="1" w:styleId="40">
    <w:name w:val="見出し 4 (文字)"/>
    <w:basedOn w:val="a1"/>
    <w:link w:val="4"/>
    <w:uiPriority w:val="9"/>
    <w:rsid w:val="00543523"/>
    <w:rPr>
      <w:b/>
      <w:bCs/>
    </w:rPr>
  </w:style>
  <w:style w:type="character" w:styleId="ad">
    <w:name w:val="Placeholder Text"/>
    <w:basedOn w:val="a1"/>
    <w:uiPriority w:val="99"/>
    <w:semiHidden/>
    <w:rsid w:val="00B16AA9"/>
    <w:rPr>
      <w:color w:val="808080"/>
    </w:rPr>
  </w:style>
  <w:style w:type="paragraph" w:styleId="ae">
    <w:name w:val="Balloon Text"/>
    <w:basedOn w:val="a0"/>
    <w:link w:val="af"/>
    <w:uiPriority w:val="99"/>
    <w:semiHidden/>
    <w:unhideWhenUsed/>
    <w:rsid w:val="00A32B49"/>
    <w:rPr>
      <w:rFonts w:asciiTheme="majorHAnsi" w:eastAsiaTheme="majorEastAsia" w:hAnsiTheme="majorHAnsi" w:cstheme="majorBidi"/>
      <w:sz w:val="18"/>
      <w:szCs w:val="18"/>
    </w:rPr>
  </w:style>
  <w:style w:type="character" w:customStyle="1" w:styleId="af">
    <w:name w:val="吹き出し (文字)"/>
    <w:basedOn w:val="a1"/>
    <w:link w:val="ae"/>
    <w:uiPriority w:val="99"/>
    <w:semiHidden/>
    <w:rsid w:val="00A32B49"/>
    <w:rPr>
      <w:rFonts w:asciiTheme="majorHAnsi" w:eastAsiaTheme="majorEastAsia" w:hAnsiTheme="majorHAnsi" w:cstheme="majorBidi"/>
      <w:sz w:val="18"/>
      <w:szCs w:val="18"/>
    </w:rPr>
  </w:style>
  <w:style w:type="paragraph" w:styleId="af0">
    <w:name w:val="Revision"/>
    <w:hidden/>
    <w:uiPriority w:val="99"/>
    <w:semiHidden/>
    <w:rsid w:val="00CE0756"/>
  </w:style>
  <w:style w:type="character" w:styleId="af1">
    <w:name w:val="annotation reference"/>
    <w:basedOn w:val="a1"/>
    <w:uiPriority w:val="99"/>
    <w:semiHidden/>
    <w:unhideWhenUsed/>
    <w:rsid w:val="00CE0756"/>
    <w:rPr>
      <w:sz w:val="18"/>
      <w:szCs w:val="18"/>
    </w:rPr>
  </w:style>
  <w:style w:type="paragraph" w:styleId="af2">
    <w:name w:val="annotation text"/>
    <w:basedOn w:val="a0"/>
    <w:link w:val="af3"/>
    <w:uiPriority w:val="99"/>
    <w:semiHidden/>
    <w:unhideWhenUsed/>
    <w:rsid w:val="00CE0756"/>
    <w:pPr>
      <w:jc w:val="left"/>
    </w:pPr>
  </w:style>
  <w:style w:type="character" w:customStyle="1" w:styleId="af3">
    <w:name w:val="コメント文字列 (文字)"/>
    <w:basedOn w:val="a1"/>
    <w:link w:val="af2"/>
    <w:uiPriority w:val="99"/>
    <w:semiHidden/>
    <w:rsid w:val="00CE0756"/>
  </w:style>
  <w:style w:type="paragraph" w:styleId="af4">
    <w:name w:val="annotation subject"/>
    <w:basedOn w:val="af2"/>
    <w:next w:val="af2"/>
    <w:link w:val="af5"/>
    <w:uiPriority w:val="99"/>
    <w:semiHidden/>
    <w:unhideWhenUsed/>
    <w:rsid w:val="00CE0756"/>
    <w:rPr>
      <w:b/>
      <w:bCs/>
    </w:rPr>
  </w:style>
  <w:style w:type="character" w:customStyle="1" w:styleId="af5">
    <w:name w:val="コメント内容 (文字)"/>
    <w:basedOn w:val="af3"/>
    <w:link w:val="af4"/>
    <w:uiPriority w:val="99"/>
    <w:semiHidden/>
    <w:rsid w:val="00CE0756"/>
    <w:rPr>
      <w:b/>
      <w:bCs/>
    </w:rPr>
  </w:style>
  <w:style w:type="character" w:customStyle="1" w:styleId="af6">
    <w:name w:val="赤字強調"/>
    <w:basedOn w:val="a1"/>
    <w:uiPriority w:val="1"/>
    <w:qFormat/>
    <w:rsid w:val="008375D0"/>
    <w:rPr>
      <w:b/>
      <w:color w:val="FF0000"/>
    </w:rPr>
  </w:style>
  <w:style w:type="paragraph" w:customStyle="1" w:styleId="a">
    <w:name w:val="箇条書き用"/>
    <w:basedOn w:val="ab"/>
    <w:link w:val="af7"/>
    <w:qFormat/>
    <w:rsid w:val="006C3398"/>
    <w:pPr>
      <w:numPr>
        <w:numId w:val="6"/>
      </w:numPr>
      <w:ind w:leftChars="0" w:left="0"/>
    </w:pPr>
  </w:style>
  <w:style w:type="character" w:customStyle="1" w:styleId="ac">
    <w:name w:val="リスト段落 (文字)"/>
    <w:basedOn w:val="a1"/>
    <w:link w:val="ab"/>
    <w:uiPriority w:val="34"/>
    <w:rsid w:val="006C3398"/>
  </w:style>
  <w:style w:type="character" w:customStyle="1" w:styleId="af7">
    <w:name w:val="箇条書き用 (文字)"/>
    <w:basedOn w:val="ac"/>
    <w:link w:val="a"/>
    <w:rsid w:val="006C3398"/>
  </w:style>
  <w:style w:type="table" w:styleId="af8">
    <w:name w:val="Table Grid"/>
    <w:basedOn w:val="a2"/>
    <w:uiPriority w:val="39"/>
    <w:rsid w:val="00527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0"/>
    <w:next w:val="a0"/>
    <w:autoRedefine/>
    <w:uiPriority w:val="39"/>
    <w:unhideWhenUsed/>
    <w:rsid w:val="00B40D90"/>
    <w:pPr>
      <w:spacing w:beforeLines="50" w:before="50" w:afterLines="50" w:after="50"/>
    </w:pPr>
    <w:rPr>
      <w:rFonts w:eastAsiaTheme="majorEastAsia"/>
      <w:sz w:val="22"/>
    </w:rPr>
  </w:style>
  <w:style w:type="paragraph" w:styleId="21">
    <w:name w:val="toc 2"/>
    <w:basedOn w:val="a0"/>
    <w:next w:val="a0"/>
    <w:autoRedefine/>
    <w:uiPriority w:val="39"/>
    <w:unhideWhenUsed/>
    <w:rsid w:val="00F05656"/>
    <w:pPr>
      <w:ind w:leftChars="100" w:left="100"/>
    </w:pPr>
  </w:style>
  <w:style w:type="paragraph" w:styleId="31">
    <w:name w:val="toc 3"/>
    <w:basedOn w:val="a0"/>
    <w:next w:val="a0"/>
    <w:autoRedefine/>
    <w:uiPriority w:val="39"/>
    <w:unhideWhenUsed/>
    <w:rsid w:val="00F05656"/>
    <w:pPr>
      <w:ind w:leftChars="500" w:left="500"/>
    </w:pPr>
  </w:style>
  <w:style w:type="character" w:styleId="af9">
    <w:name w:val="Hyperlink"/>
    <w:basedOn w:val="a1"/>
    <w:uiPriority w:val="99"/>
    <w:unhideWhenUsed/>
    <w:rsid w:val="00F056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17304">
      <w:bodyDiv w:val="1"/>
      <w:marLeft w:val="0"/>
      <w:marRight w:val="0"/>
      <w:marTop w:val="0"/>
      <w:marBottom w:val="0"/>
      <w:divBdr>
        <w:top w:val="none" w:sz="0" w:space="0" w:color="auto"/>
        <w:left w:val="none" w:sz="0" w:space="0" w:color="auto"/>
        <w:bottom w:val="none" w:sz="0" w:space="0" w:color="auto"/>
        <w:right w:val="none" w:sz="0" w:space="0" w:color="auto"/>
      </w:divBdr>
    </w:div>
    <w:div w:id="277641607">
      <w:bodyDiv w:val="1"/>
      <w:marLeft w:val="0"/>
      <w:marRight w:val="0"/>
      <w:marTop w:val="0"/>
      <w:marBottom w:val="0"/>
      <w:divBdr>
        <w:top w:val="none" w:sz="0" w:space="0" w:color="auto"/>
        <w:left w:val="none" w:sz="0" w:space="0" w:color="auto"/>
        <w:bottom w:val="none" w:sz="0" w:space="0" w:color="auto"/>
        <w:right w:val="none" w:sz="0" w:space="0" w:color="auto"/>
      </w:divBdr>
    </w:div>
    <w:div w:id="854030415">
      <w:bodyDiv w:val="1"/>
      <w:marLeft w:val="0"/>
      <w:marRight w:val="0"/>
      <w:marTop w:val="0"/>
      <w:marBottom w:val="0"/>
      <w:divBdr>
        <w:top w:val="none" w:sz="0" w:space="0" w:color="auto"/>
        <w:left w:val="none" w:sz="0" w:space="0" w:color="auto"/>
        <w:bottom w:val="none" w:sz="0" w:space="0" w:color="auto"/>
        <w:right w:val="none" w:sz="0" w:space="0" w:color="auto"/>
      </w:divBdr>
    </w:div>
    <w:div w:id="131865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microsoft.com/office/2007/relationships/diagramDrawing" Target="diagrams/drawing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diagramColors" Target="diagrams/colors1.xm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Layout" Target="diagrams/layout1.xml"/><Relationship Id="rId23" Type="http://schemas.microsoft.com/office/2011/relationships/people" Target="people.xml"/><Relationship Id="rId10" Type="http://schemas.openxmlformats.org/officeDocument/2006/relationships/comments" Target="comments.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diagramData" Target="diagrams/data1.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embeddings/oleObject2.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情報通信端末の世帯保有率</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barChart>
        <c:barDir val="col"/>
        <c:grouping val="clustered"/>
        <c:varyColors val="0"/>
        <c:ser>
          <c:idx val="0"/>
          <c:order val="0"/>
          <c:tx>
            <c:strRef>
              <c:f>Sheet1!$B$1</c:f>
              <c:strCache>
                <c:ptCount val="1"/>
                <c:pt idx="0">
                  <c:v>平成23年</c:v>
                </c:pt>
              </c:strCache>
            </c:strRef>
          </c:tx>
          <c:spPr>
            <a:solidFill>
              <a:schemeClr val="accent1"/>
            </a:solidFill>
            <a:ln w="19050">
              <a:solidFill>
                <a:schemeClr val="lt1"/>
              </a:solidFill>
            </a:ln>
            <a:effectLst/>
          </c:spPr>
          <c:invertIfNegative val="0"/>
          <c:cat>
            <c:strRef>
              <c:f>Sheet1!$A$2:$A$6</c:f>
              <c:strCache>
                <c:ptCount val="5"/>
                <c:pt idx="0">
                  <c:v>携帯電話
またはＰＨＳ</c:v>
                </c:pt>
                <c:pt idx="1">
                  <c:v>固定電話</c:v>
                </c:pt>
                <c:pt idx="2">
                  <c:v>パソコン </c:v>
                </c:pt>
                <c:pt idx="3">
                  <c:v>スマートフォン</c:v>
                </c:pt>
                <c:pt idx="4">
                  <c:v>ＦＡＸ</c:v>
                </c:pt>
              </c:strCache>
            </c:strRef>
          </c:cat>
          <c:val>
            <c:numRef>
              <c:f>Sheet1!$B$2:$B$6</c:f>
              <c:numCache>
                <c:formatCode>#,##0.0</c:formatCode>
                <c:ptCount val="5"/>
                <c:pt idx="0">
                  <c:v>94.509623700257137</c:v>
                </c:pt>
                <c:pt idx="1">
                  <c:v>83.816297013823828</c:v>
                </c:pt>
                <c:pt idx="2">
                  <c:v>77.393431908265327</c:v>
                </c:pt>
                <c:pt idx="3">
                  <c:v>29.311339696256201</c:v>
                </c:pt>
                <c:pt idx="4">
                  <c:v>44.980062525158196</c:v>
                </c:pt>
              </c:numCache>
            </c:numRef>
          </c:val>
        </c:ser>
        <c:ser>
          <c:idx val="1"/>
          <c:order val="1"/>
          <c:tx>
            <c:strRef>
              <c:f>Sheet1!$C$1</c:f>
              <c:strCache>
                <c:ptCount val="1"/>
                <c:pt idx="0">
                  <c:v>平成24年</c:v>
                </c:pt>
              </c:strCache>
            </c:strRef>
          </c:tx>
          <c:spPr>
            <a:solidFill>
              <a:schemeClr val="accent2"/>
            </a:solidFill>
            <a:ln w="19050">
              <a:solidFill>
                <a:schemeClr val="lt1"/>
              </a:solidFill>
            </a:ln>
            <a:effectLst/>
          </c:spPr>
          <c:invertIfNegative val="0"/>
          <c:cat>
            <c:strRef>
              <c:f>Sheet1!$A$2:$A$6</c:f>
              <c:strCache>
                <c:ptCount val="5"/>
                <c:pt idx="0">
                  <c:v>携帯電話
またはＰＨＳ</c:v>
                </c:pt>
                <c:pt idx="1">
                  <c:v>固定電話</c:v>
                </c:pt>
                <c:pt idx="2">
                  <c:v>パソコン </c:v>
                </c:pt>
                <c:pt idx="3">
                  <c:v>スマートフォン</c:v>
                </c:pt>
                <c:pt idx="4">
                  <c:v>ＦＡＸ</c:v>
                </c:pt>
              </c:strCache>
            </c:strRef>
          </c:cat>
          <c:val>
            <c:numRef>
              <c:f>Sheet1!$C$2:$C$6</c:f>
              <c:numCache>
                <c:formatCode>General</c:formatCode>
                <c:ptCount val="5"/>
                <c:pt idx="0">
                  <c:v>94.5</c:v>
                </c:pt>
                <c:pt idx="1">
                  <c:v>79.3</c:v>
                </c:pt>
                <c:pt idx="2">
                  <c:v>75.8</c:v>
                </c:pt>
                <c:pt idx="3">
                  <c:v>49.5</c:v>
                </c:pt>
                <c:pt idx="4">
                  <c:v>41.5</c:v>
                </c:pt>
              </c:numCache>
            </c:numRef>
          </c:val>
        </c:ser>
        <c:dLbls>
          <c:showLegendKey val="0"/>
          <c:showVal val="0"/>
          <c:showCatName val="0"/>
          <c:showSerName val="0"/>
          <c:showPercent val="0"/>
          <c:showBubbleSize val="0"/>
        </c:dLbls>
        <c:gapWidth val="150"/>
        <c:axId val="-404429616"/>
        <c:axId val="-404430704"/>
      </c:barChart>
      <c:valAx>
        <c:axId val="-4044307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ja-JP" altLang="en-US"/>
                  <a:t>％</a:t>
                </a:r>
              </a:p>
            </c:rich>
          </c:tx>
          <c:layout>
            <c:manualLayout>
              <c:xMode val="edge"/>
              <c:yMode val="edge"/>
              <c:x val="8.8888888888888892E-2"/>
              <c:y val="6.5080121563751897E-2"/>
            </c:manualLayout>
          </c:layout>
          <c:overlay val="0"/>
          <c:spPr>
            <a:noFill/>
            <a:ln>
              <a:noFill/>
            </a:ln>
            <a:effectLst/>
          </c:spPr>
          <c:txPr>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ja-JP"/>
            </a:p>
          </c:txPr>
        </c:title>
        <c:numFmt formatCode="#,##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4429616"/>
        <c:crosses val="autoZero"/>
        <c:crossBetween val="between"/>
      </c:valAx>
      <c:catAx>
        <c:axId val="-40442961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b" anchorCtr="0"/>
          <a:lstStyle/>
          <a:p>
            <a:pPr>
              <a:defRPr sz="900" b="0" i="0" u="none" strike="noStrike" kern="1200" baseline="0">
                <a:solidFill>
                  <a:schemeClr val="tx1">
                    <a:lumMod val="65000"/>
                    <a:lumOff val="35000"/>
                  </a:schemeClr>
                </a:solidFill>
                <a:latin typeface="+mn-lt"/>
                <a:ea typeface="+mn-ea"/>
                <a:cs typeface="+mn-cs"/>
              </a:defRPr>
            </a:pPr>
            <a:endParaRPr lang="ja-JP"/>
          </a:p>
        </c:txPr>
        <c:crossAx val="-40443070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ja-JP" sz="1400" b="0" i="0" baseline="0">
                <a:effectLst/>
              </a:rPr>
              <a:t>家</a:t>
            </a:r>
            <a:r>
              <a:rPr lang="ja-JP" altLang="en-US" sz="1400" b="0" i="0" baseline="0">
                <a:effectLst/>
              </a:rPr>
              <a:t>庭における</a:t>
            </a:r>
            <a:r>
              <a:rPr lang="ja-JP" altLang="ja-JP" sz="1400" b="0" i="0" baseline="0">
                <a:effectLst/>
              </a:rPr>
              <a:t>インターネット</a:t>
            </a:r>
            <a:r>
              <a:rPr lang="ja-JP" altLang="en-US" sz="1400" b="0" i="0" baseline="0">
                <a:effectLst/>
              </a:rPr>
              <a:t>の</a:t>
            </a:r>
            <a:r>
              <a:rPr lang="ja-JP" altLang="ja-JP" sz="1400" b="0" i="0" baseline="0">
                <a:effectLst/>
              </a:rPr>
              <a:t>利用</a:t>
            </a:r>
            <a:r>
              <a:rPr lang="ja-JP" altLang="en-US" sz="1400" b="0" i="0" baseline="0">
                <a:effectLst/>
              </a:rPr>
              <a:t>目的</a:t>
            </a:r>
            <a:endParaRPr lang="ja-JP" altLang="ja-JP" sz="1400">
              <a:effectLs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manualLayout>
          <c:layoutTarget val="inner"/>
          <c:xMode val="edge"/>
          <c:yMode val="edge"/>
          <c:x val="0.26953926779053117"/>
          <c:y val="0.25857808178018149"/>
          <c:w val="0.68625394462508105"/>
          <c:h val="0.6920392021704358"/>
        </c:manualLayout>
      </c:layout>
      <c:barChart>
        <c:barDir val="bar"/>
        <c:grouping val="clustered"/>
        <c:varyColors val="0"/>
        <c:ser>
          <c:idx val="0"/>
          <c:order val="0"/>
          <c:spPr>
            <a:solidFill>
              <a:schemeClr val="accent1"/>
            </a:solidFill>
            <a:ln>
              <a:noFill/>
            </a:ln>
            <a:effectLst/>
          </c:spPr>
          <c:invertIfNegative val="0"/>
          <c:cat>
            <c:strRef>
              <c:f>'Sheet1 (5)'!$A$3:$A$14</c:f>
              <c:strCache>
                <c:ptCount val="12"/>
                <c:pt idx="0">
                  <c:v>メールの受発信</c:v>
                </c:pt>
                <c:pt idx="1">
                  <c:v>ホームページの閲覧</c:v>
                </c:pt>
                <c:pt idx="2">
                  <c:v>商品・サービスの購入</c:v>
                </c:pt>
                <c:pt idx="3">
                  <c:v>SNSの利用</c:v>
                </c:pt>
                <c:pt idx="4">
                  <c:v>地図情報提供サービス</c:v>
                </c:pt>
                <c:pt idx="5">
                  <c:v>動画共有サイトの利用</c:v>
                </c:pt>
                <c:pt idx="6">
                  <c:v>メルマガの受信</c:v>
                </c:pt>
                <c:pt idx="7">
                  <c:v>TV・動画の配信サービス</c:v>
                </c:pt>
                <c:pt idx="8">
                  <c:v>デジタルコンテンツの入手</c:v>
                </c:pt>
                <c:pt idx="9">
                  <c:v>インターネットオークション</c:v>
                </c:pt>
                <c:pt idx="10">
                  <c:v>オンラインゲーム</c:v>
                </c:pt>
                <c:pt idx="11">
                  <c:v>クイズ・懸賞・アンケート応募</c:v>
                </c:pt>
              </c:strCache>
            </c:strRef>
          </c:cat>
          <c:val>
            <c:numRef>
              <c:f>'Sheet1 (5)'!$B$3:$B$14</c:f>
              <c:numCache>
                <c:formatCode>0.0_ </c:formatCode>
                <c:ptCount val="12"/>
                <c:pt idx="0">
                  <c:v>63.2</c:v>
                </c:pt>
                <c:pt idx="1">
                  <c:v>62.6</c:v>
                </c:pt>
                <c:pt idx="2">
                  <c:v>56.9</c:v>
                </c:pt>
                <c:pt idx="3">
                  <c:v>41.3</c:v>
                </c:pt>
                <c:pt idx="4">
                  <c:v>35.6</c:v>
                </c:pt>
                <c:pt idx="5">
                  <c:v>29.5</c:v>
                </c:pt>
                <c:pt idx="6">
                  <c:v>22</c:v>
                </c:pt>
                <c:pt idx="7">
                  <c:v>21.4</c:v>
                </c:pt>
                <c:pt idx="8">
                  <c:v>16.899999999999999</c:v>
                </c:pt>
                <c:pt idx="9">
                  <c:v>14.3</c:v>
                </c:pt>
                <c:pt idx="10">
                  <c:v>12.9</c:v>
                </c:pt>
                <c:pt idx="11">
                  <c:v>10.9</c:v>
                </c:pt>
              </c:numCache>
            </c:numRef>
          </c:val>
        </c:ser>
        <c:dLbls>
          <c:showLegendKey val="0"/>
          <c:showVal val="0"/>
          <c:showCatName val="0"/>
          <c:showSerName val="0"/>
          <c:showPercent val="0"/>
          <c:showBubbleSize val="0"/>
        </c:dLbls>
        <c:gapWidth val="182"/>
        <c:axId val="-404424176"/>
        <c:axId val="-404417648"/>
      </c:barChart>
      <c:catAx>
        <c:axId val="-40442417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ja-JP"/>
          </a:p>
        </c:txPr>
        <c:crossAx val="-404417648"/>
        <c:crosses val="autoZero"/>
        <c:auto val="1"/>
        <c:lblAlgn val="ctr"/>
        <c:lblOffset val="100"/>
        <c:noMultiLvlLbl val="0"/>
      </c:catAx>
      <c:valAx>
        <c:axId val="-404417648"/>
        <c:scaling>
          <c:orientation val="minMax"/>
        </c:scaling>
        <c:delete val="0"/>
        <c:axPos val="t"/>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ja-JP" altLang="en-US"/>
                  <a:t>％</a:t>
                </a:r>
              </a:p>
            </c:rich>
          </c:tx>
          <c:layout>
            <c:manualLayout>
              <c:xMode val="edge"/>
              <c:yMode val="edge"/>
              <c:x val="0.93991877880936525"/>
              <c:y val="0.1005611672278339"/>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ja-JP"/>
            </a:p>
          </c:txPr>
        </c:title>
        <c:numFmt formatCode="0.0_ "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44241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00A3302-4CBB-4AC2-88B8-4F1149DB15A9}" type="doc">
      <dgm:prSet loTypeId="urn:microsoft.com/office/officeart/2005/8/layout/radial3" loCatId="relationship" qsTypeId="urn:microsoft.com/office/officeart/2005/8/quickstyle/simple1" qsCatId="simple" csTypeId="urn:microsoft.com/office/officeart/2005/8/colors/colorful4" csCatId="colorful" phldr="1"/>
      <dgm:spPr/>
      <dgm:t>
        <a:bodyPr/>
        <a:lstStyle/>
        <a:p>
          <a:endParaRPr kumimoji="1" lang="ja-JP" altLang="en-US"/>
        </a:p>
      </dgm:t>
    </dgm:pt>
    <dgm:pt modelId="{72A829F5-C2E8-4E7F-8DC6-6A727B4E2CD2}">
      <dgm:prSet phldrT="[テキスト]" custT="1"/>
      <dgm:spPr/>
      <dgm:t>
        <a:bodyPr lIns="180000" tIns="180000" rIns="180000" bIns="36000"/>
        <a:lstStyle/>
        <a:p>
          <a:pPr algn="ctr">
            <a:lnSpc>
              <a:spcPts val="3200"/>
            </a:lnSpc>
            <a:spcBef>
              <a:spcPts val="600"/>
            </a:spcBef>
            <a:spcAft>
              <a:spcPts val="300"/>
            </a:spcAft>
          </a:pPr>
          <a:r>
            <a:rPr kumimoji="1" lang="ja-JP" altLang="en-US" sz="2000">
              <a:latin typeface="メイリオ" panose="020B0604030504040204" pitchFamily="50" charset="-128"/>
              <a:ea typeface="メイリオ" panose="020B0604030504040204" pitchFamily="50" charset="-128"/>
            </a:rPr>
            <a:t>個人情報</a:t>
          </a:r>
        </a:p>
      </dgm:t>
    </dgm:pt>
    <dgm:pt modelId="{EF830900-68A9-4EC4-A268-B165142196C4}" type="parTrans" cxnId="{FA7CF636-63FB-44DA-97FA-13D76D17FAE2}">
      <dgm:prSet/>
      <dgm:spPr/>
      <dgm:t>
        <a:bodyPr/>
        <a:lstStyle/>
        <a:p>
          <a:endParaRPr kumimoji="1" lang="ja-JP" altLang="en-US">
            <a:latin typeface="メイリオ" panose="020B0604030504040204" pitchFamily="50" charset="-128"/>
            <a:ea typeface="メイリオ" panose="020B0604030504040204" pitchFamily="50" charset="-128"/>
          </a:endParaRPr>
        </a:p>
      </dgm:t>
    </dgm:pt>
    <dgm:pt modelId="{7982B4B5-55EC-4C17-B152-E6158968A874}" type="sibTrans" cxnId="{FA7CF636-63FB-44DA-97FA-13D76D17FAE2}">
      <dgm:prSet/>
      <dgm:spPr/>
      <dgm:t>
        <a:bodyPr/>
        <a:lstStyle/>
        <a:p>
          <a:endParaRPr kumimoji="1" lang="ja-JP" altLang="en-US">
            <a:latin typeface="メイリオ" panose="020B0604030504040204" pitchFamily="50" charset="-128"/>
            <a:ea typeface="メイリオ" panose="020B0604030504040204" pitchFamily="50" charset="-128"/>
          </a:endParaRPr>
        </a:p>
      </dgm:t>
    </dgm:pt>
    <dgm:pt modelId="{D4C77E18-C9E6-4CEC-A29E-1A5E87050F64}">
      <dgm:prSet phldrT="[テキスト]" custT="1"/>
      <dgm:spPr/>
      <dgm:t>
        <a:bodyPr lIns="0" rIns="0" bIns="0"/>
        <a:lstStyle/>
        <a:p>
          <a:pPr>
            <a:lnSpc>
              <a:spcPct val="60000"/>
            </a:lnSpc>
            <a:spcAft>
              <a:spcPts val="0"/>
            </a:spcAft>
          </a:pPr>
          <a:r>
            <a:rPr lang="ja-JP" altLang="en-US" sz="1100">
              <a:latin typeface="メイリオ" panose="020B0604030504040204" pitchFamily="50" charset="-128"/>
              <a:ea typeface="メイリオ" panose="020B0604030504040204" pitchFamily="50" charset="-128"/>
            </a:rPr>
            <a:t>氏名</a:t>
          </a:r>
          <a:r>
            <a:rPr lang="en-US" altLang="ja-JP" sz="1100">
              <a:latin typeface="メイリオ" panose="020B0604030504040204" pitchFamily="50" charset="-128"/>
              <a:ea typeface="メイリオ" panose="020B0604030504040204" pitchFamily="50" charset="-128"/>
            </a:rPr>
            <a:t/>
          </a:r>
          <a:br>
            <a:rPr lang="en-US" altLang="ja-JP" sz="1100">
              <a:latin typeface="メイリオ" panose="020B0604030504040204" pitchFamily="50" charset="-128"/>
              <a:ea typeface="メイリオ" panose="020B0604030504040204" pitchFamily="50" charset="-128"/>
            </a:rPr>
          </a:br>
          <a:r>
            <a:rPr lang="ja-JP" altLang="en-US" sz="1100">
              <a:latin typeface="メイリオ" panose="020B0604030504040204" pitchFamily="50" charset="-128"/>
              <a:ea typeface="メイリオ" panose="020B0604030504040204" pitchFamily="50" charset="-128"/>
            </a:rPr>
            <a:t>生年月日</a:t>
          </a:r>
          <a:r>
            <a:rPr lang="en-US" altLang="ja-JP" sz="1100">
              <a:latin typeface="メイリオ" panose="020B0604030504040204" pitchFamily="50" charset="-128"/>
              <a:ea typeface="メイリオ" panose="020B0604030504040204" pitchFamily="50" charset="-128"/>
            </a:rPr>
            <a:t/>
          </a:r>
          <a:br>
            <a:rPr lang="en-US" altLang="ja-JP" sz="1100">
              <a:latin typeface="メイリオ" panose="020B0604030504040204" pitchFamily="50" charset="-128"/>
              <a:ea typeface="メイリオ" panose="020B0604030504040204" pitchFamily="50" charset="-128"/>
            </a:rPr>
          </a:br>
          <a:r>
            <a:rPr lang="ja-JP" altLang="en-US" sz="1100">
              <a:latin typeface="メイリオ" panose="020B0604030504040204" pitchFamily="50" charset="-128"/>
              <a:ea typeface="メイリオ" panose="020B0604030504040204" pitchFamily="50" charset="-128"/>
            </a:rPr>
            <a:t>住所</a:t>
          </a:r>
          <a:endParaRPr kumimoji="1" lang="ja-JP" altLang="en-US" sz="1100">
            <a:latin typeface="メイリオ" panose="020B0604030504040204" pitchFamily="50" charset="-128"/>
            <a:ea typeface="メイリオ" panose="020B0604030504040204" pitchFamily="50" charset="-128"/>
          </a:endParaRPr>
        </a:p>
      </dgm:t>
    </dgm:pt>
    <dgm:pt modelId="{6E1C57FF-0FA2-4BB5-BD14-DA28398C76CB}" type="parTrans" cxnId="{6BAD76F6-C301-4D94-96C5-5EAD97A020B1}">
      <dgm:prSet/>
      <dgm:spPr/>
      <dgm:t>
        <a:bodyPr/>
        <a:lstStyle/>
        <a:p>
          <a:endParaRPr kumimoji="1" lang="ja-JP" altLang="en-US">
            <a:latin typeface="メイリオ" panose="020B0604030504040204" pitchFamily="50" charset="-128"/>
            <a:ea typeface="メイリオ" panose="020B0604030504040204" pitchFamily="50" charset="-128"/>
          </a:endParaRPr>
        </a:p>
      </dgm:t>
    </dgm:pt>
    <dgm:pt modelId="{88139A78-D67B-40A1-97BA-1EB5F251458E}" type="sibTrans" cxnId="{6BAD76F6-C301-4D94-96C5-5EAD97A020B1}">
      <dgm:prSet/>
      <dgm:spPr/>
      <dgm:t>
        <a:bodyPr/>
        <a:lstStyle/>
        <a:p>
          <a:endParaRPr kumimoji="1" lang="ja-JP" altLang="en-US">
            <a:latin typeface="メイリオ" panose="020B0604030504040204" pitchFamily="50" charset="-128"/>
            <a:ea typeface="メイリオ" panose="020B0604030504040204" pitchFamily="50" charset="-128"/>
          </a:endParaRPr>
        </a:p>
      </dgm:t>
    </dgm:pt>
    <dgm:pt modelId="{EFD39C2F-8E8A-4D96-ADA8-4ED896D8A44A}">
      <dgm:prSet custT="1"/>
      <dgm:spPr/>
      <dgm:t>
        <a:bodyPr lIns="0" rIns="0" bIns="0"/>
        <a:lstStyle/>
        <a:p>
          <a:pPr>
            <a:lnSpc>
              <a:spcPct val="60000"/>
            </a:lnSpc>
          </a:pPr>
          <a:r>
            <a:rPr lang="ja-JP" altLang="en-US" sz="1100">
              <a:latin typeface="メイリオ" panose="020B0604030504040204" pitchFamily="50" charset="-128"/>
              <a:ea typeface="メイリオ" panose="020B0604030504040204" pitchFamily="50" charset="-128"/>
            </a:rPr>
            <a:t>電話番号</a:t>
          </a:r>
          <a:r>
            <a:rPr lang="en-US" altLang="ja-JP" sz="1100">
              <a:latin typeface="メイリオ" panose="020B0604030504040204" pitchFamily="50" charset="-128"/>
              <a:ea typeface="メイリオ" panose="020B0604030504040204" pitchFamily="50" charset="-128"/>
            </a:rPr>
            <a:t/>
          </a:r>
          <a:br>
            <a:rPr lang="en-US" altLang="ja-JP" sz="1100">
              <a:latin typeface="メイリオ" panose="020B0604030504040204" pitchFamily="50" charset="-128"/>
              <a:ea typeface="メイリオ" panose="020B0604030504040204" pitchFamily="50" charset="-128"/>
            </a:rPr>
          </a:br>
          <a:r>
            <a:rPr lang="ja-JP" altLang="en-US" sz="1050">
              <a:latin typeface="メイリオ" panose="020B0604030504040204" pitchFamily="50" charset="-128"/>
              <a:ea typeface="メイリオ" panose="020B0604030504040204" pitchFamily="50" charset="-128"/>
            </a:rPr>
            <a:t>ファックス</a:t>
          </a:r>
          <a:r>
            <a:rPr lang="ja-JP" altLang="en-US" sz="1100">
              <a:latin typeface="メイリオ" panose="020B0604030504040204" pitchFamily="50" charset="-128"/>
              <a:ea typeface="メイリオ" panose="020B0604030504040204" pitchFamily="50" charset="-128"/>
            </a:rPr>
            <a:t>番号</a:t>
          </a:r>
        </a:p>
      </dgm:t>
    </dgm:pt>
    <dgm:pt modelId="{8F64723D-E3F6-48BB-BD4E-8E17A06DEDB5}" type="parTrans" cxnId="{7FE4AD10-E330-46F0-8FBC-ED7ACA80136C}">
      <dgm:prSet/>
      <dgm:spPr/>
      <dgm:t>
        <a:bodyPr/>
        <a:lstStyle/>
        <a:p>
          <a:endParaRPr kumimoji="1" lang="ja-JP" altLang="en-US">
            <a:latin typeface="メイリオ" panose="020B0604030504040204" pitchFamily="50" charset="-128"/>
            <a:ea typeface="メイリオ" panose="020B0604030504040204" pitchFamily="50" charset="-128"/>
          </a:endParaRPr>
        </a:p>
      </dgm:t>
    </dgm:pt>
    <dgm:pt modelId="{F962B53A-7FF1-40F5-97F1-46C8CD14F12E}" type="sibTrans" cxnId="{7FE4AD10-E330-46F0-8FBC-ED7ACA80136C}">
      <dgm:prSet/>
      <dgm:spPr/>
      <dgm:t>
        <a:bodyPr/>
        <a:lstStyle/>
        <a:p>
          <a:endParaRPr kumimoji="1" lang="ja-JP" altLang="en-US">
            <a:latin typeface="メイリオ" panose="020B0604030504040204" pitchFamily="50" charset="-128"/>
            <a:ea typeface="メイリオ" panose="020B0604030504040204" pitchFamily="50" charset="-128"/>
          </a:endParaRPr>
        </a:p>
      </dgm:t>
    </dgm:pt>
    <dgm:pt modelId="{71330FA5-D1D9-4C73-9580-17F9E4EBB919}">
      <dgm:prSet custT="1"/>
      <dgm:spPr/>
      <dgm:t>
        <a:bodyPr lIns="0" rIns="0" bIns="0"/>
        <a:lstStyle/>
        <a:p>
          <a:pPr>
            <a:lnSpc>
              <a:spcPct val="60000"/>
            </a:lnSpc>
          </a:pPr>
          <a:r>
            <a:rPr lang="ja-JP" altLang="en-US" sz="1100">
              <a:latin typeface="メイリオ" panose="020B0604030504040204" pitchFamily="50" charset="-128"/>
              <a:ea typeface="メイリオ" panose="020B0604030504040204" pitchFamily="50" charset="-128"/>
            </a:rPr>
            <a:t>銀行口座</a:t>
          </a:r>
          <a:r>
            <a:rPr lang="en-US" altLang="ja-JP" sz="1100">
              <a:latin typeface="メイリオ" panose="020B0604030504040204" pitchFamily="50" charset="-128"/>
              <a:ea typeface="メイリオ" panose="020B0604030504040204" pitchFamily="50" charset="-128"/>
            </a:rPr>
            <a:t/>
          </a:r>
          <a:br>
            <a:rPr lang="en-US" altLang="ja-JP" sz="1100">
              <a:latin typeface="メイリオ" panose="020B0604030504040204" pitchFamily="50" charset="-128"/>
              <a:ea typeface="メイリオ" panose="020B0604030504040204" pitchFamily="50" charset="-128"/>
            </a:rPr>
          </a:br>
          <a:r>
            <a:rPr lang="ja-JP" altLang="en-US" sz="1100">
              <a:latin typeface="メイリオ" panose="020B0604030504040204" pitchFamily="50" charset="-128"/>
              <a:ea typeface="メイリオ" panose="020B0604030504040204" pitchFamily="50" charset="-128"/>
            </a:rPr>
            <a:t>番号</a:t>
          </a:r>
        </a:p>
      </dgm:t>
    </dgm:pt>
    <dgm:pt modelId="{E0546013-97DA-4CAF-BA29-BF8FAF215A2C}" type="parTrans" cxnId="{A8CD45C6-D163-48FF-B0C5-9C843CA66E3D}">
      <dgm:prSet/>
      <dgm:spPr/>
      <dgm:t>
        <a:bodyPr/>
        <a:lstStyle/>
        <a:p>
          <a:endParaRPr kumimoji="1" lang="ja-JP" altLang="en-US">
            <a:latin typeface="メイリオ" panose="020B0604030504040204" pitchFamily="50" charset="-128"/>
            <a:ea typeface="メイリオ" panose="020B0604030504040204" pitchFamily="50" charset="-128"/>
          </a:endParaRPr>
        </a:p>
      </dgm:t>
    </dgm:pt>
    <dgm:pt modelId="{505722B0-17EF-44B8-9AB8-8DA9A6A42B2E}" type="sibTrans" cxnId="{A8CD45C6-D163-48FF-B0C5-9C843CA66E3D}">
      <dgm:prSet/>
      <dgm:spPr/>
      <dgm:t>
        <a:bodyPr/>
        <a:lstStyle/>
        <a:p>
          <a:endParaRPr kumimoji="1" lang="ja-JP" altLang="en-US">
            <a:latin typeface="メイリオ" panose="020B0604030504040204" pitchFamily="50" charset="-128"/>
            <a:ea typeface="メイリオ" panose="020B0604030504040204" pitchFamily="50" charset="-128"/>
          </a:endParaRPr>
        </a:p>
      </dgm:t>
    </dgm:pt>
    <dgm:pt modelId="{DB74C9F0-9CC3-4E00-94CE-19B6B19835DE}">
      <dgm:prSet custT="1"/>
      <dgm:spPr/>
      <dgm:t>
        <a:bodyPr lIns="0" rIns="0" bIns="0"/>
        <a:lstStyle/>
        <a:p>
          <a:pPr>
            <a:lnSpc>
              <a:spcPct val="60000"/>
            </a:lnSpc>
          </a:pPr>
          <a:r>
            <a:rPr lang="ja-JP" altLang="en-US" sz="1100">
              <a:latin typeface="メイリオ" panose="020B0604030504040204" pitchFamily="50" charset="-128"/>
              <a:ea typeface="メイリオ" panose="020B0604030504040204" pitchFamily="50" charset="-128"/>
            </a:rPr>
            <a:t>クレジットカード番号</a:t>
          </a:r>
        </a:p>
      </dgm:t>
    </dgm:pt>
    <dgm:pt modelId="{13265291-D61C-4916-A380-BA2F58548AF7}" type="parTrans" cxnId="{25F68273-6EBF-49E5-856F-9AA55E979D6D}">
      <dgm:prSet/>
      <dgm:spPr/>
      <dgm:t>
        <a:bodyPr/>
        <a:lstStyle/>
        <a:p>
          <a:endParaRPr kumimoji="1" lang="ja-JP" altLang="en-US">
            <a:latin typeface="メイリオ" panose="020B0604030504040204" pitchFamily="50" charset="-128"/>
            <a:ea typeface="メイリオ" panose="020B0604030504040204" pitchFamily="50" charset="-128"/>
          </a:endParaRPr>
        </a:p>
      </dgm:t>
    </dgm:pt>
    <dgm:pt modelId="{50CC727D-14B2-4F81-8666-718FC42956C0}" type="sibTrans" cxnId="{25F68273-6EBF-49E5-856F-9AA55E979D6D}">
      <dgm:prSet/>
      <dgm:spPr/>
      <dgm:t>
        <a:bodyPr/>
        <a:lstStyle/>
        <a:p>
          <a:endParaRPr kumimoji="1" lang="ja-JP" altLang="en-US">
            <a:latin typeface="メイリオ" panose="020B0604030504040204" pitchFamily="50" charset="-128"/>
            <a:ea typeface="メイリオ" panose="020B0604030504040204" pitchFamily="50" charset="-128"/>
          </a:endParaRPr>
        </a:p>
      </dgm:t>
    </dgm:pt>
    <dgm:pt modelId="{6AECD8DB-370E-4041-9B44-94138B038CEA}">
      <dgm:prSet custT="1"/>
      <dgm:spPr/>
      <dgm:t>
        <a:bodyPr lIns="0" rIns="0" bIns="0"/>
        <a:lstStyle/>
        <a:p>
          <a:pPr>
            <a:lnSpc>
              <a:spcPct val="60000"/>
            </a:lnSpc>
          </a:pPr>
          <a:r>
            <a:rPr lang="ja-JP" altLang="en-US" sz="1100">
              <a:latin typeface="メイリオ" panose="020B0604030504040204" pitchFamily="50" charset="-128"/>
              <a:ea typeface="メイリオ" panose="020B0604030504040204" pitchFamily="50" charset="-128"/>
            </a:rPr>
            <a:t>顔写真</a:t>
          </a:r>
          <a:r>
            <a:rPr lang="en-US" altLang="ja-JP" sz="1100">
              <a:latin typeface="メイリオ" panose="020B0604030504040204" pitchFamily="50" charset="-128"/>
              <a:ea typeface="メイリオ" panose="020B0604030504040204" pitchFamily="50" charset="-128"/>
            </a:rPr>
            <a:t/>
          </a:r>
          <a:br>
            <a:rPr lang="en-US" altLang="ja-JP" sz="1100">
              <a:latin typeface="メイリオ" panose="020B0604030504040204" pitchFamily="50" charset="-128"/>
              <a:ea typeface="メイリオ" panose="020B0604030504040204" pitchFamily="50" charset="-128"/>
            </a:rPr>
          </a:br>
          <a:r>
            <a:rPr lang="ja-JP" altLang="en-US" sz="900">
              <a:latin typeface="メイリオ" panose="020B0604030504040204" pitchFamily="50" charset="-128"/>
              <a:ea typeface="メイリオ" panose="020B0604030504040204" pitchFamily="50" charset="-128"/>
            </a:rPr>
            <a:t>（画像含む）</a:t>
          </a:r>
        </a:p>
      </dgm:t>
    </dgm:pt>
    <dgm:pt modelId="{C75798BB-4A97-419E-9793-E156913CF437}" type="parTrans" cxnId="{93242035-2D86-4C43-925C-ABD332D972E5}">
      <dgm:prSet/>
      <dgm:spPr/>
      <dgm:t>
        <a:bodyPr/>
        <a:lstStyle/>
        <a:p>
          <a:endParaRPr kumimoji="1" lang="ja-JP" altLang="en-US">
            <a:latin typeface="メイリオ" panose="020B0604030504040204" pitchFamily="50" charset="-128"/>
            <a:ea typeface="メイリオ" panose="020B0604030504040204" pitchFamily="50" charset="-128"/>
          </a:endParaRPr>
        </a:p>
      </dgm:t>
    </dgm:pt>
    <dgm:pt modelId="{18726661-E1CD-49BE-AA0A-164837115700}" type="sibTrans" cxnId="{93242035-2D86-4C43-925C-ABD332D972E5}">
      <dgm:prSet/>
      <dgm:spPr/>
      <dgm:t>
        <a:bodyPr/>
        <a:lstStyle/>
        <a:p>
          <a:endParaRPr kumimoji="1" lang="ja-JP" altLang="en-US">
            <a:latin typeface="メイリオ" panose="020B0604030504040204" pitchFamily="50" charset="-128"/>
            <a:ea typeface="メイリオ" panose="020B0604030504040204" pitchFamily="50" charset="-128"/>
          </a:endParaRPr>
        </a:p>
      </dgm:t>
    </dgm:pt>
    <dgm:pt modelId="{4413E9C9-BD97-4055-BE20-93447F86EDFE}">
      <dgm:prSet custT="1"/>
      <dgm:spPr/>
      <dgm:t>
        <a:bodyPr lIns="0" rIns="0" bIns="0"/>
        <a:lstStyle/>
        <a:p>
          <a:r>
            <a:rPr lang="ja-JP" altLang="en-US" sz="1100">
              <a:latin typeface="メイリオ" panose="020B0604030504040204" pitchFamily="50" charset="-128"/>
              <a:ea typeface="メイリオ" panose="020B0604030504040204" pitchFamily="50" charset="-128"/>
            </a:rPr>
            <a:t>音声データ</a:t>
          </a:r>
        </a:p>
      </dgm:t>
    </dgm:pt>
    <dgm:pt modelId="{DEA7950C-C1FF-4440-A04F-B6333920C3A5}" type="parTrans" cxnId="{032EFB61-E95B-4FC2-A0F3-1C64651AF892}">
      <dgm:prSet/>
      <dgm:spPr/>
      <dgm:t>
        <a:bodyPr/>
        <a:lstStyle/>
        <a:p>
          <a:endParaRPr kumimoji="1" lang="ja-JP" altLang="en-US">
            <a:latin typeface="メイリオ" panose="020B0604030504040204" pitchFamily="50" charset="-128"/>
            <a:ea typeface="メイリオ" panose="020B0604030504040204" pitchFamily="50" charset="-128"/>
          </a:endParaRPr>
        </a:p>
      </dgm:t>
    </dgm:pt>
    <dgm:pt modelId="{140AC778-3191-4189-954F-9EAE0E36C557}" type="sibTrans" cxnId="{032EFB61-E95B-4FC2-A0F3-1C64651AF892}">
      <dgm:prSet/>
      <dgm:spPr/>
      <dgm:t>
        <a:bodyPr/>
        <a:lstStyle/>
        <a:p>
          <a:endParaRPr kumimoji="1" lang="ja-JP" altLang="en-US">
            <a:latin typeface="メイリオ" panose="020B0604030504040204" pitchFamily="50" charset="-128"/>
            <a:ea typeface="メイリオ" panose="020B0604030504040204" pitchFamily="50" charset="-128"/>
          </a:endParaRPr>
        </a:p>
      </dgm:t>
    </dgm:pt>
    <dgm:pt modelId="{EC349ED6-E286-462B-897D-34F07ACA3E3C}" type="pres">
      <dgm:prSet presAssocID="{500A3302-4CBB-4AC2-88B8-4F1149DB15A9}" presName="composite" presStyleCnt="0">
        <dgm:presLayoutVars>
          <dgm:chMax val="1"/>
          <dgm:dir/>
          <dgm:resizeHandles val="exact"/>
        </dgm:presLayoutVars>
      </dgm:prSet>
      <dgm:spPr/>
      <dgm:t>
        <a:bodyPr/>
        <a:lstStyle/>
        <a:p>
          <a:endParaRPr kumimoji="1" lang="ja-JP" altLang="en-US"/>
        </a:p>
      </dgm:t>
    </dgm:pt>
    <dgm:pt modelId="{B522F41F-CD05-4951-87FE-7327BE3ED0DA}" type="pres">
      <dgm:prSet presAssocID="{500A3302-4CBB-4AC2-88B8-4F1149DB15A9}" presName="radial" presStyleCnt="0">
        <dgm:presLayoutVars>
          <dgm:animLvl val="ctr"/>
        </dgm:presLayoutVars>
      </dgm:prSet>
      <dgm:spPr/>
      <dgm:t>
        <a:bodyPr/>
        <a:lstStyle/>
        <a:p>
          <a:endParaRPr kumimoji="1" lang="ja-JP" altLang="en-US"/>
        </a:p>
      </dgm:t>
    </dgm:pt>
    <dgm:pt modelId="{2840766B-7A51-482E-B62E-27D3507584F4}" type="pres">
      <dgm:prSet presAssocID="{72A829F5-C2E8-4E7F-8DC6-6A727B4E2CD2}" presName="centerShape" presStyleLbl="vennNode1" presStyleIdx="0" presStyleCnt="7"/>
      <dgm:spPr/>
      <dgm:t>
        <a:bodyPr/>
        <a:lstStyle/>
        <a:p>
          <a:endParaRPr kumimoji="1" lang="ja-JP" altLang="en-US"/>
        </a:p>
      </dgm:t>
    </dgm:pt>
    <dgm:pt modelId="{6E2B32AE-60E7-46B7-A33F-0AB5F44355A7}" type="pres">
      <dgm:prSet presAssocID="{D4C77E18-C9E6-4CEC-A29E-1A5E87050F64}" presName="node" presStyleLbl="vennNode1" presStyleIdx="1" presStyleCnt="7" custScaleX="160725" custScaleY="95538">
        <dgm:presLayoutVars>
          <dgm:bulletEnabled val="1"/>
        </dgm:presLayoutVars>
      </dgm:prSet>
      <dgm:spPr>
        <a:prstGeom prst="ellipse">
          <a:avLst/>
        </a:prstGeom>
      </dgm:spPr>
      <dgm:t>
        <a:bodyPr/>
        <a:lstStyle/>
        <a:p>
          <a:endParaRPr kumimoji="1" lang="ja-JP" altLang="en-US"/>
        </a:p>
      </dgm:t>
    </dgm:pt>
    <dgm:pt modelId="{F7645F38-E521-4222-B09E-A3E014C456D4}" type="pres">
      <dgm:prSet presAssocID="{EFD39C2F-8E8A-4D96-ADA8-4ED896D8A44A}" presName="node" presStyleLbl="vennNode1" presStyleIdx="2" presStyleCnt="7" custScaleX="160725" custScaleY="95538" custRadScaleRad="104632" custRadScaleInc="8153">
        <dgm:presLayoutVars>
          <dgm:bulletEnabled val="1"/>
        </dgm:presLayoutVars>
      </dgm:prSet>
      <dgm:spPr>
        <a:prstGeom prst="ellipse">
          <a:avLst/>
        </a:prstGeom>
      </dgm:spPr>
      <dgm:t>
        <a:bodyPr/>
        <a:lstStyle/>
        <a:p>
          <a:endParaRPr kumimoji="1" lang="ja-JP" altLang="en-US"/>
        </a:p>
      </dgm:t>
    </dgm:pt>
    <dgm:pt modelId="{BA750A7C-8A35-4A40-A0AE-C18D14C0DAC6}" type="pres">
      <dgm:prSet presAssocID="{71330FA5-D1D9-4C73-9580-17F9E4EBB919}" presName="node" presStyleLbl="vennNode1" presStyleIdx="3" presStyleCnt="7" custScaleX="160725" custScaleY="95538" custRadScaleRad="104162" custRadScaleInc="-9084">
        <dgm:presLayoutVars>
          <dgm:bulletEnabled val="1"/>
        </dgm:presLayoutVars>
      </dgm:prSet>
      <dgm:spPr>
        <a:prstGeom prst="ellipse">
          <a:avLst/>
        </a:prstGeom>
      </dgm:spPr>
      <dgm:t>
        <a:bodyPr/>
        <a:lstStyle/>
        <a:p>
          <a:endParaRPr kumimoji="1" lang="ja-JP" altLang="en-US"/>
        </a:p>
      </dgm:t>
    </dgm:pt>
    <dgm:pt modelId="{092D1C37-7B61-447B-99CF-703AA840681B}" type="pres">
      <dgm:prSet presAssocID="{DB74C9F0-9CC3-4E00-94CE-19B6B19835DE}" presName="node" presStyleLbl="vennNode1" presStyleIdx="4" presStyleCnt="7" custScaleX="160725" custScaleY="95538">
        <dgm:presLayoutVars>
          <dgm:bulletEnabled val="1"/>
        </dgm:presLayoutVars>
      </dgm:prSet>
      <dgm:spPr>
        <a:prstGeom prst="ellipse">
          <a:avLst/>
        </a:prstGeom>
      </dgm:spPr>
      <dgm:t>
        <a:bodyPr/>
        <a:lstStyle/>
        <a:p>
          <a:endParaRPr kumimoji="1" lang="ja-JP" altLang="en-US"/>
        </a:p>
      </dgm:t>
    </dgm:pt>
    <dgm:pt modelId="{3A8B58A6-DC70-4FEF-BFA4-82B062F4361C}" type="pres">
      <dgm:prSet presAssocID="{6AECD8DB-370E-4041-9B44-94138B038CEA}" presName="node" presStyleLbl="vennNode1" presStyleIdx="5" presStyleCnt="7" custScaleX="160725" custScaleY="95538" custRadScaleRad="103105" custRadScaleInc="8636">
        <dgm:presLayoutVars>
          <dgm:bulletEnabled val="1"/>
        </dgm:presLayoutVars>
      </dgm:prSet>
      <dgm:spPr>
        <a:prstGeom prst="ellipse">
          <a:avLst/>
        </a:prstGeom>
      </dgm:spPr>
      <dgm:t>
        <a:bodyPr/>
        <a:lstStyle/>
        <a:p>
          <a:endParaRPr kumimoji="1" lang="ja-JP" altLang="en-US"/>
        </a:p>
      </dgm:t>
    </dgm:pt>
    <dgm:pt modelId="{53584B7F-27AB-4996-B45D-BF51F7F4390E}" type="pres">
      <dgm:prSet presAssocID="{4413E9C9-BD97-4055-BE20-93447F86EDFE}" presName="node" presStyleLbl="vennNode1" presStyleIdx="6" presStyleCnt="7" custScaleX="160725" custScaleY="95538" custRadScaleRad="103580" custRadScaleInc="-7698">
        <dgm:presLayoutVars>
          <dgm:bulletEnabled val="1"/>
        </dgm:presLayoutVars>
      </dgm:prSet>
      <dgm:spPr>
        <a:prstGeom prst="ellipse">
          <a:avLst/>
        </a:prstGeom>
      </dgm:spPr>
      <dgm:t>
        <a:bodyPr/>
        <a:lstStyle/>
        <a:p>
          <a:endParaRPr kumimoji="1" lang="ja-JP" altLang="en-US"/>
        </a:p>
      </dgm:t>
    </dgm:pt>
  </dgm:ptLst>
  <dgm:cxnLst>
    <dgm:cxn modelId="{0C060C66-D1D8-4497-A436-40A83D0FAA9F}" type="presOf" srcId="{DB74C9F0-9CC3-4E00-94CE-19B6B19835DE}" destId="{092D1C37-7B61-447B-99CF-703AA840681B}" srcOrd="0" destOrd="0" presId="urn:microsoft.com/office/officeart/2005/8/layout/radial3"/>
    <dgm:cxn modelId="{A8CD45C6-D163-48FF-B0C5-9C843CA66E3D}" srcId="{72A829F5-C2E8-4E7F-8DC6-6A727B4E2CD2}" destId="{71330FA5-D1D9-4C73-9580-17F9E4EBB919}" srcOrd="2" destOrd="0" parTransId="{E0546013-97DA-4CAF-BA29-BF8FAF215A2C}" sibTransId="{505722B0-17EF-44B8-9AB8-8DA9A6A42B2E}"/>
    <dgm:cxn modelId="{C3BAA21F-B042-4B6F-A69E-29B5D28AFC1D}" type="presOf" srcId="{EFD39C2F-8E8A-4D96-ADA8-4ED896D8A44A}" destId="{F7645F38-E521-4222-B09E-A3E014C456D4}" srcOrd="0" destOrd="0" presId="urn:microsoft.com/office/officeart/2005/8/layout/radial3"/>
    <dgm:cxn modelId="{032EFB61-E95B-4FC2-A0F3-1C64651AF892}" srcId="{72A829F5-C2E8-4E7F-8DC6-6A727B4E2CD2}" destId="{4413E9C9-BD97-4055-BE20-93447F86EDFE}" srcOrd="5" destOrd="0" parTransId="{DEA7950C-C1FF-4440-A04F-B6333920C3A5}" sibTransId="{140AC778-3191-4189-954F-9EAE0E36C557}"/>
    <dgm:cxn modelId="{6BAD76F6-C301-4D94-96C5-5EAD97A020B1}" srcId="{72A829F5-C2E8-4E7F-8DC6-6A727B4E2CD2}" destId="{D4C77E18-C9E6-4CEC-A29E-1A5E87050F64}" srcOrd="0" destOrd="0" parTransId="{6E1C57FF-0FA2-4BB5-BD14-DA28398C76CB}" sibTransId="{88139A78-D67B-40A1-97BA-1EB5F251458E}"/>
    <dgm:cxn modelId="{D1B94208-A7F3-400F-A0F5-3C31857A9EEF}" type="presOf" srcId="{6AECD8DB-370E-4041-9B44-94138B038CEA}" destId="{3A8B58A6-DC70-4FEF-BFA4-82B062F4361C}" srcOrd="0" destOrd="0" presId="urn:microsoft.com/office/officeart/2005/8/layout/radial3"/>
    <dgm:cxn modelId="{A67F2BEF-C422-46E2-BEA5-4AB641D13FE8}" type="presOf" srcId="{D4C77E18-C9E6-4CEC-A29E-1A5E87050F64}" destId="{6E2B32AE-60E7-46B7-A33F-0AB5F44355A7}" srcOrd="0" destOrd="0" presId="urn:microsoft.com/office/officeart/2005/8/layout/radial3"/>
    <dgm:cxn modelId="{9B8AC118-6522-4D33-83CE-4247C28141F7}" type="presOf" srcId="{71330FA5-D1D9-4C73-9580-17F9E4EBB919}" destId="{BA750A7C-8A35-4A40-A0AE-C18D14C0DAC6}" srcOrd="0" destOrd="0" presId="urn:microsoft.com/office/officeart/2005/8/layout/radial3"/>
    <dgm:cxn modelId="{25F68273-6EBF-49E5-856F-9AA55E979D6D}" srcId="{72A829F5-C2E8-4E7F-8DC6-6A727B4E2CD2}" destId="{DB74C9F0-9CC3-4E00-94CE-19B6B19835DE}" srcOrd="3" destOrd="0" parTransId="{13265291-D61C-4916-A380-BA2F58548AF7}" sibTransId="{50CC727D-14B2-4F81-8666-718FC42956C0}"/>
    <dgm:cxn modelId="{93242035-2D86-4C43-925C-ABD332D972E5}" srcId="{72A829F5-C2E8-4E7F-8DC6-6A727B4E2CD2}" destId="{6AECD8DB-370E-4041-9B44-94138B038CEA}" srcOrd="4" destOrd="0" parTransId="{C75798BB-4A97-419E-9793-E156913CF437}" sibTransId="{18726661-E1CD-49BE-AA0A-164837115700}"/>
    <dgm:cxn modelId="{487619BA-2BE6-4A44-ABA0-7D7567ED5C59}" type="presOf" srcId="{500A3302-4CBB-4AC2-88B8-4F1149DB15A9}" destId="{EC349ED6-E286-462B-897D-34F07ACA3E3C}" srcOrd="0" destOrd="0" presId="urn:microsoft.com/office/officeart/2005/8/layout/radial3"/>
    <dgm:cxn modelId="{B3310A83-D614-45FB-8514-7DEF448CF46F}" type="presOf" srcId="{72A829F5-C2E8-4E7F-8DC6-6A727B4E2CD2}" destId="{2840766B-7A51-482E-B62E-27D3507584F4}" srcOrd="0" destOrd="0" presId="urn:microsoft.com/office/officeart/2005/8/layout/radial3"/>
    <dgm:cxn modelId="{FA7CF636-63FB-44DA-97FA-13D76D17FAE2}" srcId="{500A3302-4CBB-4AC2-88B8-4F1149DB15A9}" destId="{72A829F5-C2E8-4E7F-8DC6-6A727B4E2CD2}" srcOrd="0" destOrd="0" parTransId="{EF830900-68A9-4EC4-A268-B165142196C4}" sibTransId="{7982B4B5-55EC-4C17-B152-E6158968A874}"/>
    <dgm:cxn modelId="{7FE4AD10-E330-46F0-8FBC-ED7ACA80136C}" srcId="{72A829F5-C2E8-4E7F-8DC6-6A727B4E2CD2}" destId="{EFD39C2F-8E8A-4D96-ADA8-4ED896D8A44A}" srcOrd="1" destOrd="0" parTransId="{8F64723D-E3F6-48BB-BD4E-8E17A06DEDB5}" sibTransId="{F962B53A-7FF1-40F5-97F1-46C8CD14F12E}"/>
    <dgm:cxn modelId="{B8A279CC-2EEE-462E-879B-DCDA17548CE1}" type="presOf" srcId="{4413E9C9-BD97-4055-BE20-93447F86EDFE}" destId="{53584B7F-27AB-4996-B45D-BF51F7F4390E}" srcOrd="0" destOrd="0" presId="urn:microsoft.com/office/officeart/2005/8/layout/radial3"/>
    <dgm:cxn modelId="{2CED79C7-75F7-4F92-AE56-8BD1DFF063DA}" type="presParOf" srcId="{EC349ED6-E286-462B-897D-34F07ACA3E3C}" destId="{B522F41F-CD05-4951-87FE-7327BE3ED0DA}" srcOrd="0" destOrd="0" presId="urn:microsoft.com/office/officeart/2005/8/layout/radial3"/>
    <dgm:cxn modelId="{78CD98F4-E4C7-43DD-AC5A-45C7C6BAA869}" type="presParOf" srcId="{B522F41F-CD05-4951-87FE-7327BE3ED0DA}" destId="{2840766B-7A51-482E-B62E-27D3507584F4}" srcOrd="0" destOrd="0" presId="urn:microsoft.com/office/officeart/2005/8/layout/radial3"/>
    <dgm:cxn modelId="{45EE370C-6F60-4FDE-AD83-5F9DBB52BFEA}" type="presParOf" srcId="{B522F41F-CD05-4951-87FE-7327BE3ED0DA}" destId="{6E2B32AE-60E7-46B7-A33F-0AB5F44355A7}" srcOrd="1" destOrd="0" presId="urn:microsoft.com/office/officeart/2005/8/layout/radial3"/>
    <dgm:cxn modelId="{F5E165C9-0BFE-4419-888E-93212B3966F4}" type="presParOf" srcId="{B522F41F-CD05-4951-87FE-7327BE3ED0DA}" destId="{F7645F38-E521-4222-B09E-A3E014C456D4}" srcOrd="2" destOrd="0" presId="urn:microsoft.com/office/officeart/2005/8/layout/radial3"/>
    <dgm:cxn modelId="{C42F38AD-799C-48EC-991E-B940229FDF89}" type="presParOf" srcId="{B522F41F-CD05-4951-87FE-7327BE3ED0DA}" destId="{BA750A7C-8A35-4A40-A0AE-C18D14C0DAC6}" srcOrd="3" destOrd="0" presId="urn:microsoft.com/office/officeart/2005/8/layout/radial3"/>
    <dgm:cxn modelId="{27690781-C341-4F09-AE0F-A3C23BEF4A70}" type="presParOf" srcId="{B522F41F-CD05-4951-87FE-7327BE3ED0DA}" destId="{092D1C37-7B61-447B-99CF-703AA840681B}" srcOrd="4" destOrd="0" presId="urn:microsoft.com/office/officeart/2005/8/layout/radial3"/>
    <dgm:cxn modelId="{95B71FAA-3799-490E-90D5-87F4D273497A}" type="presParOf" srcId="{B522F41F-CD05-4951-87FE-7327BE3ED0DA}" destId="{3A8B58A6-DC70-4FEF-BFA4-82B062F4361C}" srcOrd="5" destOrd="0" presId="urn:microsoft.com/office/officeart/2005/8/layout/radial3"/>
    <dgm:cxn modelId="{5D0EC1CB-E717-4D14-A329-8ED5F7722247}" type="presParOf" srcId="{B522F41F-CD05-4951-87FE-7327BE3ED0DA}" destId="{53584B7F-27AB-4996-B45D-BF51F7F4390E}" srcOrd="6" destOrd="0" presId="urn:microsoft.com/office/officeart/2005/8/layout/radial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840766B-7A51-482E-B62E-27D3507584F4}">
      <dsp:nvSpPr>
        <dsp:cNvPr id="0" name=""/>
        <dsp:cNvSpPr/>
      </dsp:nvSpPr>
      <dsp:spPr>
        <a:xfrm>
          <a:off x="880943" y="504743"/>
          <a:ext cx="1257432" cy="1257432"/>
        </a:xfrm>
        <a:prstGeom prst="ellipse">
          <a:avLst/>
        </a:prstGeom>
        <a:solidFill>
          <a:schemeClr val="accent4">
            <a:alpha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80000" tIns="180000" rIns="180000" bIns="36000" numCol="1" spcCol="1270" anchor="ctr" anchorCtr="0">
          <a:noAutofit/>
        </a:bodyPr>
        <a:lstStyle/>
        <a:p>
          <a:pPr lvl="0" algn="ctr" defTabSz="889000">
            <a:lnSpc>
              <a:spcPts val="3200"/>
            </a:lnSpc>
            <a:spcBef>
              <a:spcPct val="0"/>
            </a:spcBef>
            <a:spcAft>
              <a:spcPts val="300"/>
            </a:spcAft>
          </a:pPr>
          <a:r>
            <a:rPr kumimoji="1" lang="ja-JP" altLang="en-US" sz="2000" kern="1200">
              <a:latin typeface="メイリオ" panose="020B0604030504040204" pitchFamily="50" charset="-128"/>
              <a:ea typeface="メイリオ" panose="020B0604030504040204" pitchFamily="50" charset="-128"/>
            </a:rPr>
            <a:t>個人情報</a:t>
          </a:r>
        </a:p>
      </dsp:txBody>
      <dsp:txXfrm>
        <a:off x="1065090" y="688890"/>
        <a:ext cx="889138" cy="889138"/>
      </dsp:txXfrm>
    </dsp:sp>
    <dsp:sp modelId="{6E2B32AE-60E7-46B7-A33F-0AB5F44355A7}">
      <dsp:nvSpPr>
        <dsp:cNvPr id="0" name=""/>
        <dsp:cNvSpPr/>
      </dsp:nvSpPr>
      <dsp:spPr>
        <a:xfrm>
          <a:off x="1004408" y="14251"/>
          <a:ext cx="1010503" cy="600662"/>
        </a:xfrm>
        <a:prstGeom prst="ellipse">
          <a:avLst/>
        </a:prstGeom>
        <a:solidFill>
          <a:schemeClr val="accent4">
            <a:alpha val="50000"/>
            <a:hueOff val="1732615"/>
            <a:satOff val="-7995"/>
            <a:lumOff val="29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13970" rIns="0" bIns="0" numCol="1" spcCol="1270" anchor="ctr" anchorCtr="0">
          <a:noAutofit/>
        </a:bodyPr>
        <a:lstStyle/>
        <a:p>
          <a:pPr lvl="0" algn="ctr" defTabSz="488950">
            <a:lnSpc>
              <a:spcPct val="60000"/>
            </a:lnSpc>
            <a:spcBef>
              <a:spcPct val="0"/>
            </a:spcBef>
            <a:spcAft>
              <a:spcPts val="0"/>
            </a:spcAft>
          </a:pPr>
          <a:r>
            <a:rPr lang="ja-JP" altLang="en-US" sz="1100" kern="1200">
              <a:latin typeface="メイリオ" panose="020B0604030504040204" pitchFamily="50" charset="-128"/>
              <a:ea typeface="メイリオ" panose="020B0604030504040204" pitchFamily="50" charset="-128"/>
            </a:rPr>
            <a:t>氏名</a:t>
          </a:r>
          <a:r>
            <a:rPr lang="en-US" altLang="ja-JP" sz="1100" kern="1200">
              <a:latin typeface="メイリオ" panose="020B0604030504040204" pitchFamily="50" charset="-128"/>
              <a:ea typeface="メイリオ" panose="020B0604030504040204" pitchFamily="50" charset="-128"/>
            </a:rPr>
            <a:t/>
          </a:r>
          <a:br>
            <a:rPr lang="en-US" altLang="ja-JP" sz="1100" kern="1200">
              <a:latin typeface="メイリオ" panose="020B0604030504040204" pitchFamily="50" charset="-128"/>
              <a:ea typeface="メイリオ" panose="020B0604030504040204" pitchFamily="50" charset="-128"/>
            </a:rPr>
          </a:br>
          <a:r>
            <a:rPr lang="ja-JP" altLang="en-US" sz="1100" kern="1200">
              <a:latin typeface="メイリオ" panose="020B0604030504040204" pitchFamily="50" charset="-128"/>
              <a:ea typeface="メイリオ" panose="020B0604030504040204" pitchFamily="50" charset="-128"/>
            </a:rPr>
            <a:t>生年月日</a:t>
          </a:r>
          <a:r>
            <a:rPr lang="en-US" altLang="ja-JP" sz="1100" kern="1200">
              <a:latin typeface="メイリオ" panose="020B0604030504040204" pitchFamily="50" charset="-128"/>
              <a:ea typeface="メイリオ" panose="020B0604030504040204" pitchFamily="50" charset="-128"/>
            </a:rPr>
            <a:t/>
          </a:r>
          <a:br>
            <a:rPr lang="en-US" altLang="ja-JP" sz="1100" kern="1200">
              <a:latin typeface="メイリオ" panose="020B0604030504040204" pitchFamily="50" charset="-128"/>
              <a:ea typeface="メイリオ" panose="020B0604030504040204" pitchFamily="50" charset="-128"/>
            </a:rPr>
          </a:br>
          <a:r>
            <a:rPr lang="ja-JP" altLang="en-US" sz="1100" kern="1200">
              <a:latin typeface="メイリオ" panose="020B0604030504040204" pitchFamily="50" charset="-128"/>
              <a:ea typeface="メイリオ" panose="020B0604030504040204" pitchFamily="50" charset="-128"/>
            </a:rPr>
            <a:t>住所</a:t>
          </a:r>
          <a:endParaRPr kumimoji="1" lang="ja-JP" altLang="en-US" sz="1100" kern="1200">
            <a:latin typeface="メイリオ" panose="020B0604030504040204" pitchFamily="50" charset="-128"/>
            <a:ea typeface="メイリオ" panose="020B0604030504040204" pitchFamily="50" charset="-128"/>
          </a:endParaRPr>
        </a:p>
      </dsp:txBody>
      <dsp:txXfrm>
        <a:off x="1152393" y="102216"/>
        <a:ext cx="714533" cy="424732"/>
      </dsp:txXfrm>
    </dsp:sp>
    <dsp:sp modelId="{F7645F38-E521-4222-B09E-A3E014C456D4}">
      <dsp:nvSpPr>
        <dsp:cNvPr id="0" name=""/>
        <dsp:cNvSpPr/>
      </dsp:nvSpPr>
      <dsp:spPr>
        <a:xfrm>
          <a:off x="1780254" y="469560"/>
          <a:ext cx="1010503" cy="600662"/>
        </a:xfrm>
        <a:prstGeom prst="ellipse">
          <a:avLst/>
        </a:prstGeom>
        <a:solidFill>
          <a:schemeClr val="accent4">
            <a:alpha val="50000"/>
            <a:hueOff val="3465231"/>
            <a:satOff val="-15989"/>
            <a:lumOff val="58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13970" rIns="0" bIns="0" numCol="1" spcCol="1270" anchor="ctr" anchorCtr="0">
          <a:noAutofit/>
        </a:bodyPr>
        <a:lstStyle/>
        <a:p>
          <a:pPr lvl="0" algn="ctr" defTabSz="488950">
            <a:lnSpc>
              <a:spcPct val="60000"/>
            </a:lnSpc>
            <a:spcBef>
              <a:spcPct val="0"/>
            </a:spcBef>
            <a:spcAft>
              <a:spcPct val="35000"/>
            </a:spcAft>
          </a:pPr>
          <a:r>
            <a:rPr lang="ja-JP" altLang="en-US" sz="1100" kern="1200">
              <a:latin typeface="メイリオ" panose="020B0604030504040204" pitchFamily="50" charset="-128"/>
              <a:ea typeface="メイリオ" panose="020B0604030504040204" pitchFamily="50" charset="-128"/>
            </a:rPr>
            <a:t>電話番号</a:t>
          </a:r>
          <a:r>
            <a:rPr lang="en-US" altLang="ja-JP" sz="1100" kern="1200">
              <a:latin typeface="メイリオ" panose="020B0604030504040204" pitchFamily="50" charset="-128"/>
              <a:ea typeface="メイリオ" panose="020B0604030504040204" pitchFamily="50" charset="-128"/>
            </a:rPr>
            <a:t/>
          </a:r>
          <a:br>
            <a:rPr lang="en-US" altLang="ja-JP" sz="1100" kern="1200">
              <a:latin typeface="メイリオ" panose="020B0604030504040204" pitchFamily="50" charset="-128"/>
              <a:ea typeface="メイリオ" panose="020B0604030504040204" pitchFamily="50" charset="-128"/>
            </a:rPr>
          </a:br>
          <a:r>
            <a:rPr lang="ja-JP" altLang="en-US" sz="1050" kern="1200">
              <a:latin typeface="メイリオ" panose="020B0604030504040204" pitchFamily="50" charset="-128"/>
              <a:ea typeface="メイリオ" panose="020B0604030504040204" pitchFamily="50" charset="-128"/>
            </a:rPr>
            <a:t>ファックス</a:t>
          </a:r>
          <a:r>
            <a:rPr lang="ja-JP" altLang="en-US" sz="1100" kern="1200">
              <a:latin typeface="メイリオ" panose="020B0604030504040204" pitchFamily="50" charset="-128"/>
              <a:ea typeface="メイリオ" panose="020B0604030504040204" pitchFamily="50" charset="-128"/>
            </a:rPr>
            <a:t>番号</a:t>
          </a:r>
        </a:p>
      </dsp:txBody>
      <dsp:txXfrm>
        <a:off x="1928239" y="557525"/>
        <a:ext cx="714533" cy="424732"/>
      </dsp:txXfrm>
    </dsp:sp>
    <dsp:sp modelId="{BA750A7C-8A35-4A40-A0AE-C18D14C0DAC6}">
      <dsp:nvSpPr>
        <dsp:cNvPr id="0" name=""/>
        <dsp:cNvSpPr/>
      </dsp:nvSpPr>
      <dsp:spPr>
        <a:xfrm>
          <a:off x="1780261" y="1187516"/>
          <a:ext cx="1010503" cy="600662"/>
        </a:xfrm>
        <a:prstGeom prst="ellipse">
          <a:avLst/>
        </a:prstGeom>
        <a:solidFill>
          <a:schemeClr val="accent4">
            <a:alpha val="50000"/>
            <a:hueOff val="5197846"/>
            <a:satOff val="-23984"/>
            <a:lumOff val="88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13970" rIns="0" bIns="0" numCol="1" spcCol="1270" anchor="ctr" anchorCtr="0">
          <a:noAutofit/>
        </a:bodyPr>
        <a:lstStyle/>
        <a:p>
          <a:pPr lvl="0" algn="ctr" defTabSz="488950">
            <a:lnSpc>
              <a:spcPct val="60000"/>
            </a:lnSpc>
            <a:spcBef>
              <a:spcPct val="0"/>
            </a:spcBef>
            <a:spcAft>
              <a:spcPct val="35000"/>
            </a:spcAft>
          </a:pPr>
          <a:r>
            <a:rPr lang="ja-JP" altLang="en-US" sz="1100" kern="1200">
              <a:latin typeface="メイリオ" panose="020B0604030504040204" pitchFamily="50" charset="-128"/>
              <a:ea typeface="メイリオ" panose="020B0604030504040204" pitchFamily="50" charset="-128"/>
            </a:rPr>
            <a:t>銀行口座</a:t>
          </a:r>
          <a:r>
            <a:rPr lang="en-US" altLang="ja-JP" sz="1100" kern="1200">
              <a:latin typeface="メイリオ" panose="020B0604030504040204" pitchFamily="50" charset="-128"/>
              <a:ea typeface="メイリオ" panose="020B0604030504040204" pitchFamily="50" charset="-128"/>
            </a:rPr>
            <a:t/>
          </a:r>
          <a:br>
            <a:rPr lang="en-US" altLang="ja-JP" sz="1100" kern="1200">
              <a:latin typeface="メイリオ" panose="020B0604030504040204" pitchFamily="50" charset="-128"/>
              <a:ea typeface="メイリオ" panose="020B0604030504040204" pitchFamily="50" charset="-128"/>
            </a:rPr>
          </a:br>
          <a:r>
            <a:rPr lang="ja-JP" altLang="en-US" sz="1100" kern="1200">
              <a:latin typeface="メイリオ" panose="020B0604030504040204" pitchFamily="50" charset="-128"/>
              <a:ea typeface="メイリオ" panose="020B0604030504040204" pitchFamily="50" charset="-128"/>
            </a:rPr>
            <a:t>番号</a:t>
          </a:r>
        </a:p>
      </dsp:txBody>
      <dsp:txXfrm>
        <a:off x="1928246" y="1275481"/>
        <a:ext cx="714533" cy="424732"/>
      </dsp:txXfrm>
    </dsp:sp>
    <dsp:sp modelId="{092D1C37-7B61-447B-99CF-703AA840681B}">
      <dsp:nvSpPr>
        <dsp:cNvPr id="0" name=""/>
        <dsp:cNvSpPr/>
      </dsp:nvSpPr>
      <dsp:spPr>
        <a:xfrm>
          <a:off x="1004408" y="1652006"/>
          <a:ext cx="1010503" cy="600662"/>
        </a:xfrm>
        <a:prstGeom prst="ellipse">
          <a:avLst/>
        </a:prstGeom>
        <a:solidFill>
          <a:schemeClr val="accent4">
            <a:alpha val="50000"/>
            <a:hueOff val="6930461"/>
            <a:satOff val="-31979"/>
            <a:lumOff val="117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13970" rIns="0" bIns="0" numCol="1" spcCol="1270" anchor="ctr" anchorCtr="0">
          <a:noAutofit/>
        </a:bodyPr>
        <a:lstStyle/>
        <a:p>
          <a:pPr lvl="0" algn="ctr" defTabSz="488950">
            <a:lnSpc>
              <a:spcPct val="60000"/>
            </a:lnSpc>
            <a:spcBef>
              <a:spcPct val="0"/>
            </a:spcBef>
            <a:spcAft>
              <a:spcPct val="35000"/>
            </a:spcAft>
          </a:pPr>
          <a:r>
            <a:rPr lang="ja-JP" altLang="en-US" sz="1100" kern="1200">
              <a:latin typeface="メイリオ" panose="020B0604030504040204" pitchFamily="50" charset="-128"/>
              <a:ea typeface="メイリオ" panose="020B0604030504040204" pitchFamily="50" charset="-128"/>
            </a:rPr>
            <a:t>クレジットカード番号</a:t>
          </a:r>
        </a:p>
      </dsp:txBody>
      <dsp:txXfrm>
        <a:off x="1152393" y="1739971"/>
        <a:ext cx="714533" cy="424732"/>
      </dsp:txXfrm>
    </dsp:sp>
    <dsp:sp modelId="{3A8B58A6-DC70-4FEF-BFA4-82B062F4361C}">
      <dsp:nvSpPr>
        <dsp:cNvPr id="0" name=""/>
        <dsp:cNvSpPr/>
      </dsp:nvSpPr>
      <dsp:spPr>
        <a:xfrm>
          <a:off x="238081" y="1187519"/>
          <a:ext cx="1010503" cy="600662"/>
        </a:xfrm>
        <a:prstGeom prst="ellipse">
          <a:avLst/>
        </a:prstGeom>
        <a:solidFill>
          <a:schemeClr val="accent4">
            <a:alpha val="50000"/>
            <a:hueOff val="8663077"/>
            <a:satOff val="-39973"/>
            <a:lumOff val="147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13970" rIns="0" bIns="0" numCol="1" spcCol="1270" anchor="ctr" anchorCtr="0">
          <a:noAutofit/>
        </a:bodyPr>
        <a:lstStyle/>
        <a:p>
          <a:pPr lvl="0" algn="ctr" defTabSz="488950">
            <a:lnSpc>
              <a:spcPct val="60000"/>
            </a:lnSpc>
            <a:spcBef>
              <a:spcPct val="0"/>
            </a:spcBef>
            <a:spcAft>
              <a:spcPct val="35000"/>
            </a:spcAft>
          </a:pPr>
          <a:r>
            <a:rPr lang="ja-JP" altLang="en-US" sz="1100" kern="1200">
              <a:latin typeface="メイリオ" panose="020B0604030504040204" pitchFamily="50" charset="-128"/>
              <a:ea typeface="メイリオ" panose="020B0604030504040204" pitchFamily="50" charset="-128"/>
            </a:rPr>
            <a:t>顔写真</a:t>
          </a:r>
          <a:r>
            <a:rPr lang="en-US" altLang="ja-JP" sz="1100" kern="1200">
              <a:latin typeface="メイリオ" panose="020B0604030504040204" pitchFamily="50" charset="-128"/>
              <a:ea typeface="メイリオ" panose="020B0604030504040204" pitchFamily="50" charset="-128"/>
            </a:rPr>
            <a:t/>
          </a:r>
          <a:br>
            <a:rPr lang="en-US" altLang="ja-JP" sz="1100" kern="1200">
              <a:latin typeface="メイリオ" panose="020B0604030504040204" pitchFamily="50" charset="-128"/>
              <a:ea typeface="メイリオ" panose="020B0604030504040204" pitchFamily="50" charset="-128"/>
            </a:rPr>
          </a:br>
          <a:r>
            <a:rPr lang="ja-JP" altLang="en-US" sz="900" kern="1200">
              <a:latin typeface="メイリオ" panose="020B0604030504040204" pitchFamily="50" charset="-128"/>
              <a:ea typeface="メイリオ" panose="020B0604030504040204" pitchFamily="50" charset="-128"/>
            </a:rPr>
            <a:t>（画像含む）</a:t>
          </a:r>
        </a:p>
      </dsp:txBody>
      <dsp:txXfrm>
        <a:off x="386066" y="1275484"/>
        <a:ext cx="714533" cy="424732"/>
      </dsp:txXfrm>
    </dsp:sp>
    <dsp:sp modelId="{53584B7F-27AB-4996-B45D-BF51F7F4390E}">
      <dsp:nvSpPr>
        <dsp:cNvPr id="0" name=""/>
        <dsp:cNvSpPr/>
      </dsp:nvSpPr>
      <dsp:spPr>
        <a:xfrm>
          <a:off x="238085" y="469560"/>
          <a:ext cx="1010503" cy="600662"/>
        </a:xfrm>
        <a:prstGeom prst="ellipse">
          <a:avLst/>
        </a:prstGeom>
        <a:solidFill>
          <a:schemeClr val="accent4">
            <a:alpha val="50000"/>
            <a:hueOff val="10395692"/>
            <a:satOff val="-47968"/>
            <a:lumOff val="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13970" rIns="0" bIns="0" numCol="1" spcCol="1270" anchor="ctr" anchorCtr="0">
          <a:noAutofit/>
        </a:bodyPr>
        <a:lstStyle/>
        <a:p>
          <a:pPr lvl="0" algn="ctr" defTabSz="488950">
            <a:lnSpc>
              <a:spcPct val="90000"/>
            </a:lnSpc>
            <a:spcBef>
              <a:spcPct val="0"/>
            </a:spcBef>
            <a:spcAft>
              <a:spcPct val="35000"/>
            </a:spcAft>
          </a:pPr>
          <a:r>
            <a:rPr lang="ja-JP" altLang="en-US" sz="1100" kern="1200">
              <a:latin typeface="メイリオ" panose="020B0604030504040204" pitchFamily="50" charset="-128"/>
              <a:ea typeface="メイリオ" panose="020B0604030504040204" pitchFamily="50" charset="-128"/>
            </a:rPr>
            <a:t>音声データ</a:t>
          </a:r>
        </a:p>
      </dsp:txBody>
      <dsp:txXfrm>
        <a:off x="386070" y="557525"/>
        <a:ext cx="714533" cy="424732"/>
      </dsp:txXfrm>
    </dsp:sp>
  </dsp:spTree>
</dsp:drawing>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182CC1-7BA6-4819-8BEB-30086E4A6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100541</TotalTime>
  <Pages>1</Pages>
  <Words>1572</Words>
  <Characters>8963</Characters>
  <Application>Microsoft Office Word</Application>
  <DocSecurity>0</DocSecurity>
  <Lines>74</Lines>
  <Paragraphs>21</Paragraphs>
  <ScaleCrop>false</ScaleCrop>
  <HeadingPairs>
    <vt:vector size="2" baseType="variant">
      <vt:variant>
        <vt:lpstr>タイトル</vt:lpstr>
      </vt:variant>
      <vt:variant>
        <vt:i4>1</vt:i4>
      </vt:variant>
    </vt:vector>
  </HeadingPairs>
  <TitlesOfParts>
    <vt:vector size="1" baseType="lpstr">
      <vt:lpstr>情報化社会の
モラルとセキュリティ</vt:lpstr>
    </vt:vector>
  </TitlesOfParts>
  <Company/>
  <LinksUpToDate>false</LinksUpToDate>
  <CharactersWithSpaces>10514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情報化社会の
モラルとセキュリティ</dc:title>
  <dc:subject/>
  <dc:creator>FOM出版</dc:creator>
  <cp:keywords/>
  <dc:description/>
  <cp:lastModifiedBy>FOM出版</cp:lastModifiedBy>
  <cp:revision>81</cp:revision>
  <dcterms:created xsi:type="dcterms:W3CDTF">2015-03-20T08:04:00Z</dcterms:created>
  <dcterms:modified xsi:type="dcterms:W3CDTF">2015-03-20T07:57:00Z</dcterms:modified>
</cp:coreProperties>
</file>